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55AFC" w14:textId="189E6A45" w:rsidR="008E5517" w:rsidRDefault="008E5517" w:rsidP="32BA70A8">
      <w:pPr>
        <w:jc w:val="center"/>
        <w:rPr>
          <w:rFonts w:ascii="Arial Nova" w:eastAsia="Arial Nova" w:hAnsi="Arial Nova" w:cs="Arial Nova"/>
        </w:rPr>
      </w:pPr>
    </w:p>
    <w:p w14:paraId="7A8D68E3" w14:textId="4CB3F363" w:rsidR="008E5517" w:rsidRDefault="008E5517" w:rsidP="32BA70A8">
      <w:pPr>
        <w:jc w:val="center"/>
        <w:rPr>
          <w:rFonts w:ascii="Arial Nova" w:eastAsia="Arial Nova" w:hAnsi="Arial Nova" w:cs="Arial Nova"/>
        </w:rPr>
      </w:pPr>
    </w:p>
    <w:p w14:paraId="5A54D2DF" w14:textId="488F2CB3"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ENTENTE DE GESTION ET D’IMPUTABILITÉ</w:t>
      </w:r>
    </w:p>
    <w:p w14:paraId="2F365C1A" w14:textId="4C4B3EB5"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202</w:t>
      </w:r>
      <w:r w:rsidR="00EB383D">
        <w:rPr>
          <w:rFonts w:ascii="Arial Nova" w:eastAsia="Arial Nova" w:hAnsi="Arial Nova" w:cs="Arial Nova"/>
          <w:b/>
          <w:bCs/>
          <w:sz w:val="28"/>
          <w:szCs w:val="28"/>
        </w:rPr>
        <w:t>4</w:t>
      </w:r>
      <w:r w:rsidRPr="00C03D5A">
        <w:rPr>
          <w:rFonts w:ascii="Arial Nova" w:eastAsia="Arial Nova" w:hAnsi="Arial Nova" w:cs="Arial Nova"/>
          <w:b/>
          <w:bCs/>
          <w:sz w:val="28"/>
          <w:szCs w:val="28"/>
        </w:rPr>
        <w:t>-202</w:t>
      </w:r>
      <w:r w:rsidR="00EB383D">
        <w:rPr>
          <w:rFonts w:ascii="Arial Nova" w:eastAsia="Arial Nova" w:hAnsi="Arial Nova" w:cs="Arial Nova"/>
          <w:b/>
          <w:bCs/>
          <w:sz w:val="28"/>
          <w:szCs w:val="28"/>
        </w:rPr>
        <w:t>5</w:t>
      </w:r>
    </w:p>
    <w:p w14:paraId="58476854" w14:textId="09861DDE" w:rsidR="008E5517" w:rsidRPr="00C03D5A" w:rsidRDefault="008E5517" w:rsidP="32BA70A8">
      <w:pPr>
        <w:rPr>
          <w:rFonts w:ascii="Arial Nova" w:eastAsia="Arial Nova" w:hAnsi="Arial Nova" w:cs="Arial Nova"/>
        </w:rPr>
      </w:pPr>
    </w:p>
    <w:p w14:paraId="23115A45" w14:textId="5F9A4870" w:rsidR="008E5517" w:rsidRPr="00C03D5A" w:rsidRDefault="008E5517" w:rsidP="32BA70A8">
      <w:pPr>
        <w:rPr>
          <w:rFonts w:ascii="Arial Nova" w:eastAsia="Arial Nova" w:hAnsi="Arial Nova" w:cs="Arial Nova"/>
        </w:rPr>
      </w:pPr>
    </w:p>
    <w:p w14:paraId="39527A62" w14:textId="5FA0751D" w:rsidR="008E5517" w:rsidRPr="00C03D5A" w:rsidRDefault="008E5517" w:rsidP="32BA70A8">
      <w:pPr>
        <w:rPr>
          <w:rFonts w:ascii="Arial Nova" w:eastAsia="Arial Nova" w:hAnsi="Arial Nova" w:cs="Arial Nova"/>
        </w:rPr>
      </w:pPr>
    </w:p>
    <w:p w14:paraId="7E975636" w14:textId="568D902E" w:rsidR="008E5517" w:rsidRPr="00C03D5A" w:rsidRDefault="008E5517" w:rsidP="32BA70A8">
      <w:pPr>
        <w:rPr>
          <w:rFonts w:ascii="Arial Nova" w:eastAsia="Arial Nova" w:hAnsi="Arial Nova" w:cs="Arial Nova"/>
        </w:rPr>
      </w:pPr>
    </w:p>
    <w:p w14:paraId="3D202D00" w14:textId="6C5126F9" w:rsidR="008E5517" w:rsidRPr="00C03D5A" w:rsidRDefault="008E5517" w:rsidP="32BA70A8">
      <w:pPr>
        <w:rPr>
          <w:rFonts w:ascii="Arial Nova" w:eastAsia="Arial Nova" w:hAnsi="Arial Nova" w:cs="Arial Nova"/>
        </w:rPr>
      </w:pPr>
    </w:p>
    <w:p w14:paraId="5E616735" w14:textId="3E3F2905"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ENTRE</w:t>
      </w:r>
    </w:p>
    <w:p w14:paraId="383F126C" w14:textId="03D7F0D2" w:rsidR="008E5517" w:rsidRPr="00C03D5A" w:rsidRDefault="008E5517" w:rsidP="32BA70A8">
      <w:pPr>
        <w:rPr>
          <w:rFonts w:ascii="Arial Nova" w:eastAsia="Arial Nova" w:hAnsi="Arial Nova" w:cs="Arial Nova"/>
        </w:rPr>
      </w:pPr>
    </w:p>
    <w:p w14:paraId="3E53A0BB" w14:textId="1B53CBDB" w:rsidR="008E5517" w:rsidRPr="00C03D5A" w:rsidRDefault="008E5517" w:rsidP="32BA70A8">
      <w:pPr>
        <w:rPr>
          <w:rFonts w:ascii="Arial Nova" w:eastAsia="Arial Nova" w:hAnsi="Arial Nova" w:cs="Arial Nova"/>
        </w:rPr>
      </w:pPr>
    </w:p>
    <w:p w14:paraId="2C1132A9" w14:textId="6706F393"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 xml:space="preserve">LE </w:t>
      </w:r>
      <w:r w:rsidR="004A0DF3" w:rsidRPr="00C03D5A">
        <w:rPr>
          <w:rFonts w:ascii="Arial Nova" w:eastAsia="Arial Nova" w:hAnsi="Arial Nova" w:cs="Arial Nova"/>
          <w:b/>
          <w:bCs/>
          <w:sz w:val="28"/>
          <w:szCs w:val="28"/>
        </w:rPr>
        <w:t>MINISTRE</w:t>
      </w:r>
      <w:r w:rsidRPr="00C03D5A">
        <w:rPr>
          <w:rFonts w:ascii="Arial Nova" w:eastAsia="Arial Nova" w:hAnsi="Arial Nova" w:cs="Arial Nova"/>
          <w:b/>
          <w:bCs/>
          <w:sz w:val="28"/>
          <w:szCs w:val="28"/>
        </w:rPr>
        <w:t xml:space="preserve"> DE LA SANTÉ ET DES SERVICES SOCIAUX DU QUÉBEC</w:t>
      </w:r>
    </w:p>
    <w:p w14:paraId="67814C09" w14:textId="0444B8FB" w:rsidR="008E5517" w:rsidRPr="00C03D5A" w:rsidRDefault="008E5517" w:rsidP="32BA70A8">
      <w:pPr>
        <w:rPr>
          <w:rFonts w:ascii="Arial Nova" w:eastAsia="Arial Nova" w:hAnsi="Arial Nova" w:cs="Arial Nova"/>
        </w:rPr>
      </w:pPr>
    </w:p>
    <w:p w14:paraId="67E9A6DF" w14:textId="6AC04914" w:rsidR="008E5517" w:rsidRPr="00C03D5A" w:rsidRDefault="008E5517" w:rsidP="32BA70A8">
      <w:pPr>
        <w:rPr>
          <w:rFonts w:ascii="Arial Nova" w:eastAsia="Arial Nova" w:hAnsi="Arial Nova" w:cs="Arial Nova"/>
        </w:rPr>
      </w:pPr>
    </w:p>
    <w:p w14:paraId="0C84546E" w14:textId="20027CC5"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ET</w:t>
      </w:r>
    </w:p>
    <w:p w14:paraId="5F32A605" w14:textId="6BCA0792" w:rsidR="008E5517" w:rsidRPr="00C03D5A" w:rsidRDefault="008E5517" w:rsidP="32BA70A8">
      <w:pPr>
        <w:jc w:val="center"/>
        <w:rPr>
          <w:rFonts w:ascii="Arial Nova" w:eastAsia="Arial Nova" w:hAnsi="Arial Nova" w:cs="Arial Nova"/>
          <w:b/>
          <w:bCs/>
          <w:sz w:val="28"/>
          <w:szCs w:val="28"/>
        </w:rPr>
      </w:pPr>
    </w:p>
    <w:p w14:paraId="13E9ECF9" w14:textId="08963423"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URGENCES-SANTÉ</w:t>
      </w:r>
    </w:p>
    <w:p w14:paraId="7DD92559" w14:textId="1424CFE6" w:rsidR="008E5517" w:rsidRPr="00C03D5A" w:rsidRDefault="008E5517" w:rsidP="32BA70A8">
      <w:pPr>
        <w:rPr>
          <w:rFonts w:ascii="Arial Nova" w:eastAsia="Arial Nova" w:hAnsi="Arial Nova" w:cs="Arial Nova"/>
        </w:rPr>
      </w:pPr>
    </w:p>
    <w:p w14:paraId="4F5013B1" w14:textId="57A5B2BD" w:rsidR="008E5517" w:rsidRPr="00C03D5A" w:rsidRDefault="008E5517" w:rsidP="32BA70A8">
      <w:pPr>
        <w:rPr>
          <w:rFonts w:ascii="Arial Nova" w:eastAsia="Arial Nova" w:hAnsi="Arial Nova" w:cs="Arial Nova"/>
        </w:rPr>
      </w:pPr>
    </w:p>
    <w:p w14:paraId="63054ED3" w14:textId="1B020E8E" w:rsidR="008E5517" w:rsidRPr="00C03D5A" w:rsidRDefault="008E5517" w:rsidP="32BA70A8">
      <w:pPr>
        <w:rPr>
          <w:rFonts w:ascii="Arial Nova" w:eastAsia="Arial Nova" w:hAnsi="Arial Nova" w:cs="Arial Nova"/>
        </w:rPr>
      </w:pPr>
    </w:p>
    <w:p w14:paraId="3C2A2F67" w14:textId="5224E350" w:rsidR="008E5517" w:rsidRPr="00C03D5A" w:rsidRDefault="008E5517" w:rsidP="32BA70A8">
      <w:pPr>
        <w:rPr>
          <w:rFonts w:ascii="Arial Nova" w:eastAsia="Arial Nova" w:hAnsi="Arial Nova" w:cs="Arial Nova"/>
        </w:rPr>
      </w:pPr>
    </w:p>
    <w:p w14:paraId="729AD31A" w14:textId="1CF4FE9E" w:rsidR="008E5517" w:rsidRPr="00C03D5A" w:rsidRDefault="008E5517" w:rsidP="32BA70A8">
      <w:pPr>
        <w:rPr>
          <w:rFonts w:ascii="Arial Nova" w:eastAsia="Arial Nova" w:hAnsi="Arial Nova" w:cs="Arial Nova"/>
        </w:rPr>
      </w:pPr>
    </w:p>
    <w:p w14:paraId="5FE16E55" w14:textId="14137A10" w:rsidR="008E5517" w:rsidRPr="00C03D5A" w:rsidRDefault="008E5517" w:rsidP="32BA70A8">
      <w:pPr>
        <w:rPr>
          <w:rFonts w:ascii="Arial Nova" w:eastAsia="Arial Nova" w:hAnsi="Arial Nova" w:cs="Arial Nova"/>
        </w:rPr>
      </w:pPr>
    </w:p>
    <w:p w14:paraId="2A6EE6AF" w14:textId="3C4AD483" w:rsidR="008E5517" w:rsidRPr="00C03D5A" w:rsidRDefault="008E5517" w:rsidP="32BA70A8">
      <w:pPr>
        <w:rPr>
          <w:rFonts w:ascii="Arial Nova" w:eastAsia="Arial Nova" w:hAnsi="Arial Nova" w:cs="Arial Nova"/>
        </w:rPr>
      </w:pPr>
    </w:p>
    <w:p w14:paraId="155FD9A7" w14:textId="791F8F12" w:rsidR="008E5517" w:rsidRPr="00C03D5A" w:rsidRDefault="008E5517" w:rsidP="32BA70A8">
      <w:pPr>
        <w:rPr>
          <w:rFonts w:ascii="Arial Nova" w:eastAsia="Arial Nova" w:hAnsi="Arial Nova" w:cs="Arial Nova"/>
        </w:rPr>
      </w:pPr>
    </w:p>
    <w:p w14:paraId="369B75D3" w14:textId="34E7D930" w:rsidR="008E5517" w:rsidRPr="00C03D5A" w:rsidRDefault="008E5517" w:rsidP="32BA70A8">
      <w:pPr>
        <w:rPr>
          <w:rFonts w:ascii="Arial Nova" w:eastAsia="Arial Nova" w:hAnsi="Arial Nova" w:cs="Arial Nova"/>
        </w:rPr>
      </w:pPr>
    </w:p>
    <w:p w14:paraId="641261FD" w14:textId="66883147" w:rsidR="3167D2C6" w:rsidRPr="00372921" w:rsidRDefault="00EB383D" w:rsidP="00372921">
      <w:pPr>
        <w:jc w:val="center"/>
        <w:rPr>
          <w:rFonts w:ascii="Arial Nova" w:eastAsia="Arial Nova" w:hAnsi="Arial Nova" w:cs="Arial Nova"/>
          <w:sz w:val="28"/>
          <w:szCs w:val="28"/>
        </w:rPr>
      </w:pPr>
      <w:r>
        <w:rPr>
          <w:rFonts w:ascii="Arial Nova" w:eastAsia="Arial Nova" w:hAnsi="Arial Nova" w:cs="Arial Nova"/>
          <w:b/>
          <w:bCs/>
          <w:sz w:val="28"/>
          <w:szCs w:val="28"/>
        </w:rPr>
        <w:t>4 mars</w:t>
      </w:r>
      <w:r w:rsidR="00EB79C9" w:rsidRPr="00C03D5A">
        <w:rPr>
          <w:rFonts w:ascii="Arial Nova" w:eastAsia="Arial Nova" w:hAnsi="Arial Nova" w:cs="Arial Nova"/>
          <w:b/>
          <w:bCs/>
          <w:sz w:val="28"/>
          <w:szCs w:val="28"/>
        </w:rPr>
        <w:t xml:space="preserve"> 2024</w:t>
      </w:r>
    </w:p>
    <w:p w14:paraId="12B23F66" w14:textId="0E3F4769" w:rsidR="008E5517" w:rsidRPr="00C03D5A" w:rsidRDefault="2E11C2A1" w:rsidP="32BA70A8">
      <w:pPr>
        <w:spacing w:after="0" w:line="240" w:lineRule="auto"/>
        <w:jc w:val="both"/>
        <w:rPr>
          <w:rFonts w:ascii="Calibri" w:eastAsia="Calibri" w:hAnsi="Calibri" w:cs="Calibri"/>
        </w:rPr>
      </w:pPr>
      <w:r w:rsidRPr="00C03D5A">
        <w:rPr>
          <w:rStyle w:val="normaltextrun"/>
          <w:rFonts w:ascii="Arial" w:eastAsia="Arial" w:hAnsi="Arial" w:cs="Arial"/>
          <w:color w:val="000000" w:themeColor="text1"/>
          <w:sz w:val="24"/>
          <w:szCs w:val="24"/>
        </w:rPr>
        <w:lastRenderedPageBreak/>
        <w:t>La Loi sur les services préhospitaliers d’urgence (RLRQ, chapitre S-6.2) (la « </w:t>
      </w:r>
      <w:r w:rsidRPr="00C03D5A">
        <w:rPr>
          <w:rStyle w:val="normaltextrun"/>
          <w:rFonts w:ascii="Arial" w:eastAsia="Arial" w:hAnsi="Arial" w:cs="Arial"/>
          <w:b/>
          <w:bCs/>
          <w:color w:val="000000" w:themeColor="text1"/>
          <w:sz w:val="24"/>
          <w:szCs w:val="24"/>
        </w:rPr>
        <w:t>LSPU</w:t>
      </w:r>
      <w:r w:rsidRPr="00C03D5A">
        <w:rPr>
          <w:rStyle w:val="normaltextrun"/>
          <w:rFonts w:ascii="Arial" w:eastAsia="Arial" w:hAnsi="Arial" w:cs="Arial"/>
          <w:color w:val="000000" w:themeColor="text1"/>
          <w:sz w:val="24"/>
          <w:szCs w:val="24"/>
        </w:rPr>
        <w:t> ») vise à ce que soit apportée, en tout temps, aux personnes faisant appel à des services préhospitaliers d’urgence, une réponse appropriée, efficiente et de qualité ayant pour but la réduction de la mortalité et de la morbidité à l’égard des personnes en détresse. </w:t>
      </w:r>
    </w:p>
    <w:p w14:paraId="184ADEC0" w14:textId="7A7A7E4D" w:rsidR="008E5517" w:rsidRPr="00C03D5A" w:rsidRDefault="008E5517" w:rsidP="32BA70A8">
      <w:pPr>
        <w:rPr>
          <w:rFonts w:ascii="Calibri" w:eastAsia="Calibri" w:hAnsi="Calibri" w:cs="Calibri"/>
          <w:color w:val="7030A0"/>
          <w:u w:val="single"/>
        </w:rPr>
      </w:pPr>
    </w:p>
    <w:p w14:paraId="3B7F06BC" w14:textId="1D948106" w:rsidR="008E5517" w:rsidRPr="00C03D5A" w:rsidRDefault="160F0A4A" w:rsidP="32BA70A8">
      <w:pPr>
        <w:jc w:val="both"/>
        <w:rPr>
          <w:rFonts w:ascii="Calibri" w:eastAsia="Calibri" w:hAnsi="Calibri" w:cs="Calibri"/>
        </w:rPr>
      </w:pPr>
      <w:r w:rsidRPr="00C03D5A">
        <w:rPr>
          <w:rFonts w:ascii="Arial" w:eastAsia="Arial" w:hAnsi="Arial" w:cs="Arial"/>
          <w:b/>
          <w:bCs/>
          <w:color w:val="000000" w:themeColor="text1"/>
          <w:sz w:val="24"/>
          <w:szCs w:val="24"/>
          <w:u w:val="single"/>
        </w:rPr>
        <w:t>CHAPITRE I : LES TERMES DE L’ENTENTE DE GESTION ET D’IMPUTABILITÉ</w:t>
      </w:r>
    </w:p>
    <w:p w14:paraId="7C0F4901" w14:textId="77777777" w:rsidR="00352CDC" w:rsidRPr="00C03D5A" w:rsidRDefault="00352CDC" w:rsidP="32BA70A8">
      <w:pPr>
        <w:jc w:val="both"/>
        <w:rPr>
          <w:rFonts w:ascii="Arial" w:eastAsia="Arial" w:hAnsi="Arial" w:cs="Arial"/>
          <w:b/>
          <w:bCs/>
          <w:color w:val="000000" w:themeColor="text1"/>
          <w:sz w:val="24"/>
          <w:szCs w:val="24"/>
        </w:rPr>
      </w:pPr>
    </w:p>
    <w:p w14:paraId="42CE2685" w14:textId="1700281B" w:rsidR="008E5517" w:rsidRPr="00C03D5A" w:rsidRDefault="553D0779"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 xml:space="preserve">BUT DE L’ENTENTE </w:t>
      </w:r>
    </w:p>
    <w:p w14:paraId="70D59A6E" w14:textId="1638C03A" w:rsidR="008E5517" w:rsidRPr="00C03D5A" w:rsidRDefault="553D0779" w:rsidP="32BA70A8">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Le </w:t>
      </w:r>
      <w:r w:rsidR="004A0DF3" w:rsidRPr="00C03D5A">
        <w:rPr>
          <w:rFonts w:ascii="Arial" w:eastAsia="Arial" w:hAnsi="Arial" w:cs="Arial"/>
          <w:color w:val="000000" w:themeColor="text1"/>
          <w:sz w:val="24"/>
          <w:szCs w:val="24"/>
        </w:rPr>
        <w:t>Ministre</w:t>
      </w:r>
      <w:r w:rsidRPr="00C03D5A">
        <w:rPr>
          <w:rFonts w:ascii="Arial" w:eastAsia="Arial" w:hAnsi="Arial" w:cs="Arial"/>
          <w:color w:val="000000" w:themeColor="text1"/>
          <w:sz w:val="24"/>
          <w:szCs w:val="24"/>
        </w:rPr>
        <w:t>, dans le contexte d’efforts de modernisation de l’écosystème préhospitalier et en adéquation avec la politique gouvernementale sur le système préhospitalier d’urgence</w:t>
      </w:r>
      <w:r w:rsidR="061FB365" w:rsidRPr="00C03D5A">
        <w:rPr>
          <w:rFonts w:ascii="Arial" w:eastAsia="Arial" w:hAnsi="Arial" w:cs="Arial"/>
          <w:color w:val="000000" w:themeColor="text1"/>
          <w:sz w:val="24"/>
          <w:szCs w:val="24"/>
        </w:rPr>
        <w:t xml:space="preserve"> et le plan d’action qui en découlera</w:t>
      </w:r>
      <w:r w:rsidRPr="00C03D5A">
        <w:rPr>
          <w:rFonts w:ascii="Arial" w:eastAsia="Arial" w:hAnsi="Arial" w:cs="Arial"/>
          <w:color w:val="000000" w:themeColor="text1"/>
          <w:sz w:val="24"/>
          <w:szCs w:val="24"/>
        </w:rPr>
        <w:t xml:space="preserve">, vise à offrir une réponse efficace aux besoins des personnes en détresse en plus de la nécessité d’implanter un système préhospitalier d’urgence intégré au réseau de la santé et des services sociaux (RSSS). Ainsi, afin de répondre adéquatement aux besoins, la politique gouvernementale sur le système préhospitalier d’urgence identifie trois cibles, soit : </w:t>
      </w:r>
    </w:p>
    <w:p w14:paraId="537CF80B" w14:textId="4324FDFC" w:rsidR="008E5517" w:rsidRPr="00C03D5A" w:rsidRDefault="553D0779" w:rsidP="002854B4">
      <w:pPr>
        <w:pStyle w:val="Paragraphedeliste"/>
        <w:numPr>
          <w:ilvl w:val="0"/>
          <w:numId w:val="33"/>
        </w:num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Améliorer le service à la population par l’évolution du système préhospitalier d’urgence en y intégrant un volet </w:t>
      </w:r>
      <w:proofErr w:type="spellStart"/>
      <w:r w:rsidRPr="00C03D5A">
        <w:rPr>
          <w:rFonts w:ascii="Arial" w:eastAsia="Arial" w:hAnsi="Arial" w:cs="Arial"/>
          <w:color w:val="000000" w:themeColor="text1"/>
          <w:sz w:val="24"/>
          <w:szCs w:val="24"/>
        </w:rPr>
        <w:t>parahospitalier</w:t>
      </w:r>
      <w:proofErr w:type="spellEnd"/>
      <w:r w:rsidRPr="00C03D5A">
        <w:rPr>
          <w:rFonts w:ascii="Arial" w:eastAsia="Arial" w:hAnsi="Arial" w:cs="Arial"/>
          <w:color w:val="000000" w:themeColor="text1"/>
          <w:sz w:val="24"/>
          <w:szCs w:val="24"/>
        </w:rPr>
        <w:t xml:space="preserve">;   </w:t>
      </w:r>
    </w:p>
    <w:p w14:paraId="66BE3512" w14:textId="76422165" w:rsidR="008E5517" w:rsidRPr="00C03D5A" w:rsidRDefault="553D0779" w:rsidP="002854B4">
      <w:pPr>
        <w:pStyle w:val="Paragraphedeliste"/>
        <w:numPr>
          <w:ilvl w:val="0"/>
          <w:numId w:val="33"/>
        </w:num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Développer l’offre de service du système préhospitalier d’urgence et s’assurer de son intégration au sein du RSSS; </w:t>
      </w:r>
    </w:p>
    <w:p w14:paraId="4F6716A0" w14:textId="2D8D8C65" w:rsidR="008E5517" w:rsidRPr="00C03D5A" w:rsidRDefault="553D0779" w:rsidP="002854B4">
      <w:pPr>
        <w:pStyle w:val="Paragraphedeliste"/>
        <w:numPr>
          <w:ilvl w:val="0"/>
          <w:numId w:val="33"/>
        </w:num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Mieux utiliser les ressources disponibles dans le système préhospitalier d’urgence afin de contrôler les coûts. </w:t>
      </w:r>
    </w:p>
    <w:p w14:paraId="0B5F8F77" w14:textId="06BF63F3" w:rsidR="008E5517" w:rsidRPr="00C03D5A" w:rsidRDefault="196370C9" w:rsidP="32BA70A8">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L</w:t>
      </w:r>
      <w:r w:rsidR="553D0779" w:rsidRPr="00C03D5A">
        <w:rPr>
          <w:rFonts w:ascii="Arial" w:eastAsia="Arial" w:hAnsi="Arial" w:cs="Arial"/>
          <w:color w:val="000000" w:themeColor="text1"/>
          <w:sz w:val="24"/>
          <w:szCs w:val="24"/>
        </w:rPr>
        <w:t>a ratification de</w:t>
      </w:r>
      <w:r w:rsidR="12D776B5" w:rsidRPr="00C03D5A">
        <w:rPr>
          <w:rFonts w:ascii="Arial" w:eastAsia="Arial" w:hAnsi="Arial" w:cs="Arial"/>
          <w:color w:val="000000" w:themeColor="text1"/>
          <w:sz w:val="24"/>
          <w:szCs w:val="24"/>
        </w:rPr>
        <w:t xml:space="preserve"> cette</w:t>
      </w:r>
      <w:r w:rsidR="553D0779" w:rsidRPr="00C03D5A">
        <w:rPr>
          <w:rFonts w:ascii="Arial" w:eastAsia="Arial" w:hAnsi="Arial" w:cs="Arial"/>
          <w:color w:val="000000" w:themeColor="text1"/>
          <w:sz w:val="24"/>
          <w:szCs w:val="24"/>
        </w:rPr>
        <w:t xml:space="preserve"> entente de gestion et d’imputabilité (EGI) s’inscrit dans ce</w:t>
      </w:r>
      <w:r w:rsidR="54B41BCD" w:rsidRPr="00C03D5A">
        <w:rPr>
          <w:rFonts w:ascii="Arial" w:eastAsia="Arial" w:hAnsi="Arial" w:cs="Arial"/>
          <w:color w:val="000000" w:themeColor="text1"/>
          <w:sz w:val="24"/>
          <w:szCs w:val="24"/>
        </w:rPr>
        <w:t xml:space="preserve">s orientations. </w:t>
      </w:r>
    </w:p>
    <w:p w14:paraId="4DECF858" w14:textId="77777777" w:rsidR="00352CDC" w:rsidRPr="00C03D5A" w:rsidRDefault="00352CDC" w:rsidP="32BA70A8">
      <w:pPr>
        <w:jc w:val="both"/>
        <w:rPr>
          <w:rFonts w:ascii="Arial" w:eastAsia="Arial" w:hAnsi="Arial" w:cs="Arial"/>
          <w:b/>
          <w:bCs/>
          <w:color w:val="000000" w:themeColor="text1"/>
          <w:sz w:val="24"/>
          <w:szCs w:val="24"/>
        </w:rPr>
      </w:pPr>
    </w:p>
    <w:p w14:paraId="5634EBC6" w14:textId="4FD232A0" w:rsidR="008E5517" w:rsidRPr="00C03D5A" w:rsidRDefault="553D0779"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 xml:space="preserve">OBJET DE L’ENTENTE </w:t>
      </w:r>
    </w:p>
    <w:p w14:paraId="3AFC0260" w14:textId="2454E0D4" w:rsidR="008E5517" w:rsidRPr="00C03D5A" w:rsidRDefault="6F4E2DE1" w:rsidP="32BA70A8">
      <w:pPr>
        <w:jc w:val="both"/>
        <w:rPr>
          <w:rFonts w:ascii="Arial" w:eastAsia="Arial" w:hAnsi="Arial" w:cs="Arial"/>
          <w:sz w:val="24"/>
          <w:szCs w:val="24"/>
        </w:rPr>
      </w:pPr>
      <w:r w:rsidRPr="00C03D5A">
        <w:rPr>
          <w:rFonts w:ascii="Arial" w:eastAsia="Arial" w:hAnsi="Arial" w:cs="Arial"/>
          <w:color w:val="000000" w:themeColor="text1"/>
          <w:sz w:val="24"/>
          <w:szCs w:val="24"/>
        </w:rPr>
        <w:t xml:space="preserve">Cette EGI est conclue conformément à la Loi sur les services préhospitaliers d’urgence (RLRQ, chapitre S-6.2 et plus spécifiquement au paragraphe 1° et 9° de l’article 3) et prévoit notamment les obligations et responsabilités de chacune des parties, les mécanismes de reddition de comptes et les standards de performance attendus pour Urgences-santé. </w:t>
      </w:r>
    </w:p>
    <w:p w14:paraId="329C7B23" w14:textId="6A972C9E" w:rsidR="008E5517" w:rsidRPr="00C03D5A" w:rsidRDefault="6F4E2DE1" w:rsidP="32BA70A8">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Cette entente est la conclusion d’échanges ayant pour objet l’offre de service préhospitalière déployée sur les territoires de Montréal et de Laval pour répondre aux besoins de santé et de bien-être de sa population, considérant les ressources humaines et financières mises à sa disposition. </w:t>
      </w:r>
    </w:p>
    <w:p w14:paraId="3DBE7D1A" w14:textId="41D3F439" w:rsidR="00352CDC" w:rsidRPr="006864E2" w:rsidRDefault="6F4E2DE1" w:rsidP="32BA70A8">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Cette entente traduit les attentes</w:t>
      </w:r>
      <w:r w:rsidR="6A50B2F3" w:rsidRPr="00C03D5A">
        <w:rPr>
          <w:rFonts w:ascii="Arial" w:eastAsia="Arial" w:hAnsi="Arial" w:cs="Arial"/>
          <w:color w:val="000000" w:themeColor="text1"/>
          <w:sz w:val="24"/>
          <w:szCs w:val="24"/>
        </w:rPr>
        <w:t xml:space="preserve"> ministérielles</w:t>
      </w:r>
      <w:r w:rsidRPr="00C03D5A">
        <w:rPr>
          <w:rFonts w:ascii="Arial" w:eastAsia="Arial" w:hAnsi="Arial" w:cs="Arial"/>
          <w:color w:val="000000" w:themeColor="text1"/>
          <w:sz w:val="24"/>
          <w:szCs w:val="24"/>
        </w:rPr>
        <w:t xml:space="preserve"> que doit satisfaire</w:t>
      </w:r>
      <w:r w:rsidR="00D96016" w:rsidRPr="00C03D5A">
        <w:rPr>
          <w:rFonts w:ascii="Arial" w:eastAsia="Arial" w:hAnsi="Arial" w:cs="Arial"/>
          <w:color w:val="000000" w:themeColor="text1"/>
          <w:sz w:val="24"/>
          <w:szCs w:val="24"/>
        </w:rPr>
        <w:t xml:space="preserve"> </w:t>
      </w:r>
      <w:r w:rsidRPr="00C03D5A">
        <w:rPr>
          <w:rFonts w:ascii="Arial" w:eastAsia="Arial" w:hAnsi="Arial" w:cs="Arial"/>
          <w:color w:val="000000" w:themeColor="text1"/>
          <w:sz w:val="24"/>
          <w:szCs w:val="24"/>
        </w:rPr>
        <w:t>Urgences-santé concernant l’offre de service populationnel.</w:t>
      </w:r>
    </w:p>
    <w:p w14:paraId="0F7BAACE" w14:textId="77777777" w:rsidR="00372921" w:rsidRDefault="00372921" w:rsidP="32BA70A8">
      <w:pPr>
        <w:jc w:val="both"/>
        <w:rPr>
          <w:rFonts w:ascii="Arial" w:eastAsia="Arial" w:hAnsi="Arial" w:cs="Arial"/>
          <w:b/>
          <w:bCs/>
          <w:color w:val="000000" w:themeColor="text1"/>
          <w:sz w:val="24"/>
          <w:szCs w:val="24"/>
        </w:rPr>
      </w:pPr>
    </w:p>
    <w:p w14:paraId="1533377D" w14:textId="11D76649" w:rsidR="008E5517" w:rsidRPr="00C03D5A" w:rsidRDefault="553D0779"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lastRenderedPageBreak/>
        <w:t xml:space="preserve">ENGAGEMENT DU </w:t>
      </w:r>
      <w:r w:rsidR="004A0DF3" w:rsidRPr="00C03D5A">
        <w:rPr>
          <w:rFonts w:ascii="Arial" w:eastAsia="Arial" w:hAnsi="Arial" w:cs="Arial"/>
          <w:b/>
          <w:bCs/>
          <w:color w:val="000000" w:themeColor="text1"/>
          <w:sz w:val="24"/>
          <w:szCs w:val="24"/>
        </w:rPr>
        <w:t>MINISTRE</w:t>
      </w:r>
      <w:r w:rsidRPr="00C03D5A">
        <w:rPr>
          <w:rFonts w:ascii="Arial" w:eastAsia="Arial" w:hAnsi="Arial" w:cs="Arial"/>
          <w:b/>
          <w:bCs/>
          <w:color w:val="000000" w:themeColor="text1"/>
          <w:sz w:val="24"/>
          <w:szCs w:val="24"/>
        </w:rPr>
        <w:t xml:space="preserve"> </w:t>
      </w:r>
    </w:p>
    <w:p w14:paraId="42AD179A" w14:textId="7C0E5640" w:rsidR="008E5517" w:rsidRPr="00C03D5A" w:rsidRDefault="03AC1E5E"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Définir les orientations, les objectifs des services et les priorités annuelles</w:t>
      </w:r>
    </w:p>
    <w:p w14:paraId="3CB1357C" w14:textId="4E8512BE" w:rsidR="00C87D46" w:rsidRPr="00C03D5A" w:rsidRDefault="003807C1" w:rsidP="00C87D46">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Dans un souci d’amélioration continue pour l’entièreté du secteur préhospitalier, le </w:t>
      </w:r>
      <w:r w:rsidR="004A0DF3" w:rsidRPr="00C03D5A">
        <w:rPr>
          <w:rFonts w:ascii="Arial" w:eastAsia="Arial" w:hAnsi="Arial" w:cs="Arial"/>
          <w:color w:val="000000" w:themeColor="text1"/>
          <w:sz w:val="24"/>
          <w:szCs w:val="24"/>
        </w:rPr>
        <w:t>Ministre</w:t>
      </w:r>
      <w:r w:rsidRPr="00C03D5A">
        <w:rPr>
          <w:rFonts w:ascii="Arial" w:eastAsia="Arial" w:hAnsi="Arial" w:cs="Arial"/>
          <w:color w:val="000000" w:themeColor="text1"/>
          <w:sz w:val="24"/>
          <w:szCs w:val="24"/>
        </w:rPr>
        <w:t xml:space="preserve"> définit pour Urgences-santé des critères de performance pour l</w:t>
      </w:r>
      <w:r w:rsidR="00A80821" w:rsidRPr="00C03D5A">
        <w:rPr>
          <w:rFonts w:ascii="Arial" w:eastAsia="Arial" w:hAnsi="Arial" w:cs="Arial"/>
          <w:color w:val="000000" w:themeColor="text1"/>
          <w:sz w:val="24"/>
          <w:szCs w:val="24"/>
        </w:rPr>
        <w:t>’</w:t>
      </w:r>
      <w:r w:rsidRPr="00C03D5A">
        <w:rPr>
          <w:rFonts w:ascii="Arial" w:eastAsia="Arial" w:hAnsi="Arial" w:cs="Arial"/>
          <w:color w:val="000000" w:themeColor="text1"/>
          <w:sz w:val="24"/>
          <w:szCs w:val="24"/>
        </w:rPr>
        <w:t xml:space="preserve">année </w:t>
      </w:r>
      <w:r w:rsidR="00002DEF" w:rsidRPr="00C03D5A">
        <w:rPr>
          <w:rFonts w:ascii="Arial" w:eastAsia="Arial" w:hAnsi="Arial" w:cs="Arial"/>
          <w:color w:val="000000" w:themeColor="text1"/>
          <w:sz w:val="24"/>
          <w:szCs w:val="24"/>
        </w:rPr>
        <w:t>2024</w:t>
      </w:r>
      <w:r w:rsidR="0066129D" w:rsidRPr="00C03D5A">
        <w:rPr>
          <w:rFonts w:ascii="Arial" w:eastAsia="Arial" w:hAnsi="Arial" w:cs="Arial"/>
          <w:color w:val="000000" w:themeColor="text1"/>
          <w:sz w:val="24"/>
          <w:szCs w:val="24"/>
        </w:rPr>
        <w:noBreakHyphen/>
      </w:r>
      <w:r w:rsidR="00002DEF" w:rsidRPr="00C03D5A">
        <w:rPr>
          <w:rFonts w:ascii="Arial" w:eastAsia="Arial" w:hAnsi="Arial" w:cs="Arial"/>
          <w:color w:val="000000" w:themeColor="text1"/>
          <w:sz w:val="24"/>
          <w:szCs w:val="24"/>
        </w:rPr>
        <w:t>2025</w:t>
      </w:r>
      <w:r w:rsidRPr="00C03D5A">
        <w:rPr>
          <w:rFonts w:ascii="Arial" w:eastAsia="Arial" w:hAnsi="Arial" w:cs="Arial"/>
          <w:color w:val="000000" w:themeColor="text1"/>
          <w:sz w:val="24"/>
          <w:szCs w:val="24"/>
        </w:rPr>
        <w:t xml:space="preserve">. </w:t>
      </w:r>
    </w:p>
    <w:p w14:paraId="729C5EF9" w14:textId="50583206" w:rsidR="003807C1" w:rsidRPr="00C03D5A" w:rsidRDefault="003807C1" w:rsidP="00C87D46">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Ces critères de performance sont en cohérence avec les ententes de gestion convenues avec les centres de communication santé (article 25.1 de la LSPU) et certains objectifs minimaux du contrat de service avec les entreprises titulaires de permis d’exploitation de service ambulancier (paragraphe 13 de l’article 3, LSPU).</w:t>
      </w:r>
    </w:p>
    <w:p w14:paraId="65185D08" w14:textId="19F3A0BC" w:rsidR="008E5517" w:rsidRPr="00C03D5A" w:rsidRDefault="03AC1E5E" w:rsidP="32BA70A8">
      <w:pPr>
        <w:spacing w:after="120"/>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Évaluer</w:t>
      </w:r>
    </w:p>
    <w:p w14:paraId="0735B4D4" w14:textId="02AEACF1" w:rsidR="00B45D97" w:rsidRPr="00C03D5A" w:rsidRDefault="00B45D97" w:rsidP="32BA70A8">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Le </w:t>
      </w:r>
      <w:r w:rsidR="004A0DF3" w:rsidRPr="00C03D5A">
        <w:rPr>
          <w:rFonts w:ascii="Arial" w:eastAsia="Arial" w:hAnsi="Arial" w:cs="Arial"/>
          <w:color w:val="000000" w:themeColor="text1"/>
          <w:sz w:val="24"/>
          <w:szCs w:val="24"/>
        </w:rPr>
        <w:t>Ministre</w:t>
      </w:r>
      <w:r w:rsidRPr="00C03D5A">
        <w:rPr>
          <w:rFonts w:ascii="Arial" w:eastAsia="Arial" w:hAnsi="Arial" w:cs="Arial"/>
          <w:color w:val="000000" w:themeColor="text1"/>
          <w:sz w:val="24"/>
          <w:szCs w:val="24"/>
        </w:rPr>
        <w:t xml:space="preserve"> évalue l’atteinte des engagements pris par Urgences-santé ainsi que la réalisation des attentes spécifiques. Pour ce faire, il définit les modalités et les objets sur lesquels porte la reddition de comptes.</w:t>
      </w:r>
    </w:p>
    <w:p w14:paraId="788208E4" w14:textId="339F7949" w:rsidR="008E5517" w:rsidRPr="00C03D5A" w:rsidRDefault="03AC1E5E" w:rsidP="32BA70A8">
      <w:pPr>
        <w:spacing w:after="120"/>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Financer les services</w:t>
      </w:r>
    </w:p>
    <w:p w14:paraId="0DB85E22" w14:textId="394ABD6B" w:rsidR="00943276" w:rsidRPr="00C03D5A" w:rsidRDefault="00471280" w:rsidP="32BA70A8">
      <w:pPr>
        <w:spacing w:after="120"/>
        <w:jc w:val="both"/>
        <w:rPr>
          <w:rFonts w:ascii="Arial" w:eastAsia="Arial" w:hAnsi="Arial" w:cs="Arial"/>
          <w:color w:val="000000" w:themeColor="text1"/>
          <w:sz w:val="28"/>
          <w:szCs w:val="28"/>
        </w:rPr>
      </w:pPr>
      <w:r w:rsidRPr="00C03D5A">
        <w:rPr>
          <w:rStyle w:val="normaltextrun"/>
          <w:rFonts w:ascii="Arial" w:hAnsi="Arial" w:cs="Arial"/>
          <w:color w:val="000000"/>
          <w:sz w:val="24"/>
          <w:szCs w:val="24"/>
          <w:shd w:val="clear" w:color="auto" w:fill="FFFFFF"/>
        </w:rPr>
        <w:t xml:space="preserve">Le </w:t>
      </w:r>
      <w:r w:rsidR="004A0DF3" w:rsidRPr="00C03D5A">
        <w:rPr>
          <w:rStyle w:val="normaltextrun"/>
          <w:rFonts w:ascii="Arial" w:hAnsi="Arial" w:cs="Arial"/>
          <w:color w:val="000000"/>
          <w:sz w:val="24"/>
          <w:szCs w:val="24"/>
          <w:shd w:val="clear" w:color="auto" w:fill="FFFFFF"/>
        </w:rPr>
        <w:t>Ministre</w:t>
      </w:r>
      <w:r w:rsidR="00943276" w:rsidRPr="00C03D5A">
        <w:rPr>
          <w:rStyle w:val="normaltextrun"/>
          <w:rFonts w:ascii="Arial" w:hAnsi="Arial" w:cs="Arial"/>
          <w:color w:val="000000"/>
          <w:sz w:val="24"/>
          <w:szCs w:val="24"/>
          <w:shd w:val="clear" w:color="auto" w:fill="FFFFFF"/>
        </w:rPr>
        <w:t xml:space="preserve"> voit à la répartition interrégionale </w:t>
      </w:r>
      <w:r w:rsidR="00C24C0F" w:rsidRPr="00C03D5A">
        <w:rPr>
          <w:rStyle w:val="normaltextrun"/>
          <w:rFonts w:ascii="Arial" w:hAnsi="Arial" w:cs="Arial"/>
          <w:color w:val="000000"/>
          <w:sz w:val="24"/>
          <w:szCs w:val="24"/>
          <w:shd w:val="clear" w:color="auto" w:fill="FFFFFF"/>
        </w:rPr>
        <w:t xml:space="preserve">équitable </w:t>
      </w:r>
      <w:r w:rsidR="00943276" w:rsidRPr="00C03D5A">
        <w:rPr>
          <w:rStyle w:val="normaltextrun"/>
          <w:rFonts w:ascii="Arial" w:hAnsi="Arial" w:cs="Arial"/>
          <w:color w:val="000000"/>
          <w:sz w:val="24"/>
          <w:szCs w:val="24"/>
          <w:shd w:val="clear" w:color="auto" w:fill="FFFFFF"/>
        </w:rPr>
        <w:t>des ressources</w:t>
      </w:r>
      <w:r w:rsidR="003F1752" w:rsidRPr="00C03D5A">
        <w:rPr>
          <w:rStyle w:val="normaltextrun"/>
          <w:rFonts w:ascii="Arial" w:hAnsi="Arial" w:cs="Arial"/>
          <w:color w:val="000000"/>
          <w:sz w:val="24"/>
          <w:szCs w:val="24"/>
          <w:shd w:val="clear" w:color="auto" w:fill="FFFFFF"/>
        </w:rPr>
        <w:t xml:space="preserve"> </w:t>
      </w:r>
      <w:r w:rsidR="00943276" w:rsidRPr="00C03D5A">
        <w:rPr>
          <w:rStyle w:val="normaltextrun"/>
          <w:rFonts w:ascii="Arial" w:hAnsi="Arial" w:cs="Arial"/>
          <w:color w:val="000000"/>
          <w:sz w:val="24"/>
          <w:szCs w:val="24"/>
          <w:shd w:val="clear" w:color="auto" w:fill="FFFFFF"/>
        </w:rPr>
        <w:t xml:space="preserve">nécessaires au financement du système préhospitalier, et ce, en fonction des populations à desservir et de leurs caractéristiques </w:t>
      </w:r>
      <w:proofErr w:type="spellStart"/>
      <w:r w:rsidR="00943276" w:rsidRPr="00C03D5A">
        <w:rPr>
          <w:rStyle w:val="normaltextrun"/>
          <w:rFonts w:ascii="Arial" w:hAnsi="Arial" w:cs="Arial"/>
          <w:color w:val="000000"/>
          <w:sz w:val="24"/>
          <w:szCs w:val="24"/>
          <w:shd w:val="clear" w:color="auto" w:fill="FFFFFF"/>
        </w:rPr>
        <w:t>sociosanitaires</w:t>
      </w:r>
      <w:proofErr w:type="spellEnd"/>
      <w:r w:rsidR="00943276" w:rsidRPr="00C03D5A">
        <w:rPr>
          <w:rStyle w:val="normaltextrun"/>
          <w:rFonts w:ascii="Arial" w:hAnsi="Arial" w:cs="Arial"/>
          <w:color w:val="000000"/>
          <w:sz w:val="24"/>
          <w:szCs w:val="24"/>
          <w:shd w:val="clear" w:color="auto" w:fill="FFFFFF"/>
        </w:rPr>
        <w:t>.</w:t>
      </w:r>
      <w:r w:rsidR="00943276" w:rsidRPr="00C03D5A">
        <w:rPr>
          <w:rStyle w:val="eop"/>
          <w:rFonts w:ascii="Arial" w:hAnsi="Arial" w:cs="Arial"/>
          <w:color w:val="000000"/>
          <w:sz w:val="24"/>
          <w:szCs w:val="24"/>
          <w:shd w:val="clear" w:color="auto" w:fill="FFFFFF"/>
        </w:rPr>
        <w:t> </w:t>
      </w:r>
    </w:p>
    <w:p w14:paraId="70ACD408" w14:textId="1BB32D75" w:rsidR="008E5517" w:rsidRPr="00C03D5A" w:rsidRDefault="03AC1E5E" w:rsidP="32BA70A8">
      <w:pPr>
        <w:spacing w:after="0" w:line="240" w:lineRule="auto"/>
        <w:jc w:val="both"/>
        <w:rPr>
          <w:rStyle w:val="normaltextrun"/>
          <w:rFonts w:ascii="Arial" w:eastAsia="Arial" w:hAnsi="Arial" w:cs="Arial"/>
          <w:b/>
          <w:bCs/>
          <w:color w:val="000000" w:themeColor="text1"/>
          <w:sz w:val="24"/>
          <w:szCs w:val="24"/>
        </w:rPr>
      </w:pPr>
      <w:r w:rsidRPr="00C03D5A">
        <w:rPr>
          <w:rStyle w:val="normaltextrun"/>
          <w:rFonts w:ascii="Arial" w:eastAsia="Arial" w:hAnsi="Arial" w:cs="Arial"/>
          <w:b/>
          <w:bCs/>
          <w:color w:val="000000" w:themeColor="text1"/>
          <w:sz w:val="24"/>
          <w:szCs w:val="24"/>
        </w:rPr>
        <w:t>Plan d’organisation des services </w:t>
      </w:r>
    </w:p>
    <w:p w14:paraId="108B320E" w14:textId="77777777" w:rsidR="00606938" w:rsidRPr="00C03D5A" w:rsidRDefault="00606938" w:rsidP="32BA70A8">
      <w:pPr>
        <w:spacing w:after="0" w:line="240" w:lineRule="auto"/>
        <w:jc w:val="both"/>
        <w:rPr>
          <w:rFonts w:ascii="Arial" w:eastAsia="Arial" w:hAnsi="Arial" w:cs="Arial"/>
          <w:color w:val="000000" w:themeColor="text1"/>
          <w:sz w:val="24"/>
          <w:szCs w:val="24"/>
        </w:rPr>
      </w:pPr>
    </w:p>
    <w:p w14:paraId="064DEC68" w14:textId="0F22C263" w:rsidR="00606938" w:rsidRPr="00C03D5A" w:rsidRDefault="00606938" w:rsidP="00606938">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En plus de ses obligations et responsabilités aux termes de la LSPU,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a également les obligations suivantes :  </w:t>
      </w:r>
    </w:p>
    <w:p w14:paraId="767316B6" w14:textId="2A4FB429" w:rsidR="00606938" w:rsidRPr="00C03D5A" w:rsidRDefault="00606938" w:rsidP="00606938">
      <w:pPr>
        <w:spacing w:after="0" w:line="240" w:lineRule="auto"/>
        <w:jc w:val="both"/>
        <w:textAlignment w:val="baseline"/>
        <w:rPr>
          <w:rFonts w:ascii="Segoe UI" w:eastAsia="Times New Roman" w:hAnsi="Segoe UI" w:cs="Segoe UI"/>
          <w:sz w:val="18"/>
          <w:szCs w:val="18"/>
          <w:lang w:eastAsia="fr-CA"/>
        </w:rPr>
      </w:pPr>
    </w:p>
    <w:p w14:paraId="383B4884" w14:textId="3E6593E0" w:rsidR="00606938" w:rsidRPr="00C03D5A" w:rsidRDefault="00606938" w:rsidP="00E55AA5">
      <w:pPr>
        <w:pStyle w:val="Paragraphedeliste"/>
        <w:numPr>
          <w:ilvl w:val="0"/>
          <w:numId w:val="4"/>
        </w:num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color w:val="000000" w:themeColor="text1"/>
          <w:sz w:val="24"/>
          <w:szCs w:val="24"/>
          <w:lang w:eastAsia="fr-CA"/>
        </w:rPr>
        <w:t xml:space="preserve">Au plus tard le 15 novembre de chaque année financière,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doit déposer à Urgences-santé le Plan d’organisation des services pour l’année financière suivante</w:t>
      </w:r>
      <w:r w:rsidR="003F5EFD" w:rsidRPr="00C03D5A">
        <w:rPr>
          <w:rFonts w:ascii="Arial" w:eastAsia="Times New Roman" w:hAnsi="Arial" w:cs="Arial"/>
          <w:color w:val="000000" w:themeColor="text1"/>
          <w:sz w:val="24"/>
          <w:szCs w:val="24"/>
          <w:lang w:eastAsia="fr-CA"/>
        </w:rPr>
        <w:t xml:space="preserve">. </w:t>
      </w:r>
      <w:r w:rsidR="00AD2B64" w:rsidRPr="00C03D5A">
        <w:rPr>
          <w:rFonts w:ascii="Arial" w:eastAsia="Times New Roman" w:hAnsi="Arial" w:cs="Arial"/>
          <w:color w:val="000000" w:themeColor="text1"/>
          <w:sz w:val="24"/>
          <w:szCs w:val="24"/>
          <w:lang w:eastAsia="fr-CA"/>
        </w:rPr>
        <w:t xml:space="preserve">Comme </w:t>
      </w:r>
      <w:r w:rsidR="006B3016" w:rsidRPr="00C03D5A">
        <w:rPr>
          <w:rFonts w:ascii="Arial" w:eastAsia="Times New Roman" w:hAnsi="Arial" w:cs="Arial"/>
          <w:color w:val="000000" w:themeColor="text1"/>
          <w:sz w:val="24"/>
          <w:szCs w:val="24"/>
          <w:lang w:eastAsia="fr-CA"/>
        </w:rPr>
        <w:t>Urgence</w:t>
      </w:r>
      <w:r w:rsidR="00D846D1" w:rsidRPr="00C03D5A">
        <w:rPr>
          <w:rFonts w:ascii="Arial" w:eastAsia="Times New Roman" w:hAnsi="Arial" w:cs="Arial"/>
          <w:color w:val="000000" w:themeColor="text1"/>
          <w:sz w:val="24"/>
          <w:szCs w:val="24"/>
          <w:lang w:eastAsia="fr-CA"/>
        </w:rPr>
        <w:t xml:space="preserve">s-Santé </w:t>
      </w:r>
      <w:r w:rsidR="002C088E">
        <w:rPr>
          <w:rFonts w:ascii="Arial" w:eastAsia="Times New Roman" w:hAnsi="Arial" w:cs="Arial"/>
          <w:color w:val="000000" w:themeColor="text1"/>
          <w:sz w:val="24"/>
          <w:szCs w:val="24"/>
          <w:lang w:eastAsia="fr-CA"/>
        </w:rPr>
        <w:t>a</w:t>
      </w:r>
      <w:r w:rsidR="00415351">
        <w:rPr>
          <w:rFonts w:ascii="Arial" w:eastAsia="Times New Roman" w:hAnsi="Arial" w:cs="Arial"/>
          <w:color w:val="000000" w:themeColor="text1"/>
          <w:sz w:val="24"/>
          <w:szCs w:val="24"/>
          <w:lang w:eastAsia="fr-CA"/>
        </w:rPr>
        <w:t xml:space="preserve"> également</w:t>
      </w:r>
      <w:r w:rsidR="00D846D1" w:rsidRPr="00C03D5A">
        <w:rPr>
          <w:rFonts w:ascii="Arial" w:eastAsia="Times New Roman" w:hAnsi="Arial" w:cs="Arial"/>
          <w:color w:val="000000" w:themeColor="text1"/>
          <w:sz w:val="24"/>
          <w:szCs w:val="24"/>
          <w:lang w:eastAsia="fr-CA"/>
        </w:rPr>
        <w:t xml:space="preserve"> le rôle d’agence, l</w:t>
      </w:r>
      <w:r w:rsidR="003F5EFD" w:rsidRPr="00C03D5A">
        <w:rPr>
          <w:rFonts w:ascii="Arial" w:eastAsia="Times New Roman" w:hAnsi="Arial" w:cs="Arial"/>
          <w:color w:val="000000" w:themeColor="text1"/>
          <w:sz w:val="24"/>
          <w:szCs w:val="24"/>
          <w:lang w:eastAsia="fr-CA"/>
        </w:rPr>
        <w:t xml:space="preserve">ors du dépôt du plan d'organisation, une réunion sera organisée afin d'expliciter ses fondements et les motifs sous-jacents aux décisions prises. </w:t>
      </w:r>
    </w:p>
    <w:p w14:paraId="3AA49198" w14:textId="77777777" w:rsidR="00606938" w:rsidRPr="00C03D5A" w:rsidRDefault="00606938" w:rsidP="32BA70A8">
      <w:pPr>
        <w:spacing w:after="0" w:line="240" w:lineRule="auto"/>
        <w:jc w:val="both"/>
        <w:rPr>
          <w:rFonts w:ascii="Arial" w:eastAsia="Arial" w:hAnsi="Arial" w:cs="Arial"/>
          <w:color w:val="000000" w:themeColor="text1"/>
          <w:sz w:val="24"/>
          <w:szCs w:val="24"/>
        </w:rPr>
      </w:pPr>
    </w:p>
    <w:p w14:paraId="03509C13" w14:textId="7BC43666" w:rsidR="008E5517" w:rsidRPr="00C03D5A" w:rsidRDefault="3A119A69"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 xml:space="preserve">ENGAGEMENTS D’URGENCES-SANTÉ  </w:t>
      </w:r>
    </w:p>
    <w:p w14:paraId="6FD69E53" w14:textId="6179EE26" w:rsidR="00B03369" w:rsidRPr="00C03D5A" w:rsidRDefault="00B03369" w:rsidP="00B03369">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Sous réserve des pouvoirs accordés à une agence par la Loi sur les services de santé et les services sociaux (chapitre S-4.2), Urgences-santé exerce, sur son territoire, les fonctions dévolues à une agence par la présente loi, notamment celles de planifier, d’organiser et de coordonner l’organisation des services préhospitaliers d’urgence, y compris la mise en place d’un service de premiers répondants. Elle exerce également les fonctions d’exploiter un centre de communication santé et un service ambulancier.</w:t>
      </w:r>
    </w:p>
    <w:p w14:paraId="21619E0C" w14:textId="77777777" w:rsidR="001D495D" w:rsidRPr="00C03D5A" w:rsidRDefault="001D495D" w:rsidP="00B03369">
      <w:pPr>
        <w:spacing w:after="120"/>
        <w:jc w:val="both"/>
        <w:rPr>
          <w:rFonts w:ascii="Arial" w:eastAsia="Arial" w:hAnsi="Arial" w:cs="Arial"/>
          <w:b/>
          <w:bCs/>
          <w:color w:val="000000" w:themeColor="text1"/>
          <w:sz w:val="24"/>
          <w:szCs w:val="24"/>
        </w:rPr>
      </w:pPr>
    </w:p>
    <w:p w14:paraId="5FEE37BC" w14:textId="77777777" w:rsidR="001D495D" w:rsidRDefault="001D495D" w:rsidP="00B03369">
      <w:pPr>
        <w:spacing w:after="120"/>
        <w:jc w:val="both"/>
        <w:rPr>
          <w:rFonts w:ascii="Arial" w:eastAsia="Arial" w:hAnsi="Arial" w:cs="Arial"/>
          <w:b/>
          <w:bCs/>
          <w:color w:val="000000" w:themeColor="text1"/>
          <w:sz w:val="24"/>
          <w:szCs w:val="24"/>
        </w:rPr>
      </w:pPr>
    </w:p>
    <w:p w14:paraId="53062EC9" w14:textId="77777777" w:rsidR="006864E2" w:rsidRPr="00C03D5A" w:rsidRDefault="006864E2" w:rsidP="00B03369">
      <w:pPr>
        <w:spacing w:after="120"/>
        <w:jc w:val="both"/>
        <w:rPr>
          <w:rFonts w:ascii="Arial" w:eastAsia="Arial" w:hAnsi="Arial" w:cs="Arial"/>
          <w:b/>
          <w:bCs/>
          <w:color w:val="000000" w:themeColor="text1"/>
          <w:sz w:val="24"/>
          <w:szCs w:val="24"/>
        </w:rPr>
      </w:pPr>
    </w:p>
    <w:p w14:paraId="1DDA5439" w14:textId="3921C779" w:rsidR="008E5517" w:rsidRPr="00C03D5A" w:rsidRDefault="78B5E361" w:rsidP="00B03369">
      <w:pPr>
        <w:spacing w:after="120"/>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lastRenderedPageBreak/>
        <w:t>Respecter les orientations et les priorités ministérielles</w:t>
      </w:r>
    </w:p>
    <w:p w14:paraId="1344222E" w14:textId="03890523" w:rsidR="00B03369" w:rsidRPr="00C03D5A" w:rsidRDefault="00B03369" w:rsidP="00B03369">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Urgences-santé s’engage à respecter les orientations et les priorités définies par </w:t>
      </w:r>
      <w:r w:rsidR="11E9C5C5" w:rsidRPr="00C03D5A">
        <w:rPr>
          <w:rFonts w:ascii="Arial" w:eastAsia="Arial" w:hAnsi="Arial" w:cs="Arial"/>
          <w:color w:val="000000" w:themeColor="text1"/>
          <w:sz w:val="24"/>
          <w:szCs w:val="24"/>
        </w:rPr>
        <w:t>le Ministre</w:t>
      </w:r>
      <w:r w:rsidRPr="00C03D5A">
        <w:rPr>
          <w:rFonts w:ascii="Arial" w:eastAsia="Arial" w:hAnsi="Arial" w:cs="Arial"/>
          <w:color w:val="000000" w:themeColor="text1"/>
          <w:sz w:val="24"/>
          <w:szCs w:val="24"/>
        </w:rPr>
        <w:t xml:space="preserve"> et à </w:t>
      </w:r>
      <w:r w:rsidR="00BC47B1" w:rsidRPr="00C03D5A">
        <w:rPr>
          <w:rFonts w:ascii="Arial" w:eastAsia="Arial" w:hAnsi="Arial" w:cs="Arial"/>
          <w:color w:val="000000" w:themeColor="text1"/>
          <w:sz w:val="24"/>
          <w:szCs w:val="24"/>
        </w:rPr>
        <w:t>y</w:t>
      </w:r>
      <w:r w:rsidRPr="00C03D5A">
        <w:rPr>
          <w:rFonts w:ascii="Arial" w:eastAsia="Arial" w:hAnsi="Arial" w:cs="Arial"/>
          <w:color w:val="000000" w:themeColor="text1"/>
          <w:sz w:val="24"/>
          <w:szCs w:val="24"/>
        </w:rPr>
        <w:t xml:space="preserve"> donner suite sur son territoire.</w:t>
      </w:r>
    </w:p>
    <w:p w14:paraId="7947F6CF" w14:textId="60227A68" w:rsidR="008E5517" w:rsidRPr="00C03D5A" w:rsidRDefault="78B5E361" w:rsidP="003A37DC">
      <w:pPr>
        <w:spacing w:after="120"/>
        <w:jc w:val="both"/>
        <w:rPr>
          <w:rFonts w:ascii="Arial" w:eastAsia="Arial" w:hAnsi="Arial" w:cs="Arial"/>
          <w:color w:val="000000" w:themeColor="text1"/>
          <w:sz w:val="24"/>
          <w:szCs w:val="24"/>
        </w:rPr>
      </w:pPr>
      <w:r w:rsidRPr="00C03D5A">
        <w:rPr>
          <w:rFonts w:ascii="Arial" w:eastAsia="Arial" w:hAnsi="Arial" w:cs="Arial"/>
          <w:b/>
          <w:bCs/>
          <w:color w:val="000000" w:themeColor="text1"/>
          <w:sz w:val="24"/>
          <w:szCs w:val="24"/>
        </w:rPr>
        <w:t>Atteindre les objectifs</w:t>
      </w:r>
    </w:p>
    <w:p w14:paraId="6E6DE76A" w14:textId="56168674" w:rsidR="003A37DC" w:rsidRPr="00C03D5A" w:rsidRDefault="003A37DC" w:rsidP="003A37DC">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Urgences-santé s’engage à atteindre les objectifs de résultats, fixés par le </w:t>
      </w:r>
      <w:r w:rsidR="004A0DF3" w:rsidRPr="00C03D5A">
        <w:rPr>
          <w:rFonts w:ascii="Arial" w:eastAsia="Arial" w:hAnsi="Arial" w:cs="Arial"/>
          <w:color w:val="000000" w:themeColor="text1"/>
          <w:sz w:val="24"/>
          <w:szCs w:val="24"/>
        </w:rPr>
        <w:t>Ministre</w:t>
      </w:r>
      <w:r w:rsidR="00CB1D48" w:rsidRPr="00C03D5A">
        <w:rPr>
          <w:rFonts w:ascii="Arial" w:eastAsia="Arial" w:hAnsi="Arial" w:cs="Arial"/>
          <w:color w:val="000000" w:themeColor="text1"/>
          <w:sz w:val="24"/>
          <w:szCs w:val="24"/>
        </w:rPr>
        <w:t>.</w:t>
      </w:r>
      <w:r w:rsidRPr="00C03D5A">
        <w:rPr>
          <w:rFonts w:ascii="Arial" w:eastAsia="Arial" w:hAnsi="Arial" w:cs="Arial"/>
          <w:color w:val="000000" w:themeColor="text1"/>
          <w:sz w:val="24"/>
          <w:szCs w:val="24"/>
        </w:rPr>
        <w:t xml:space="preserve"> </w:t>
      </w:r>
    </w:p>
    <w:p w14:paraId="5FDE6024" w14:textId="6DBCFFA9" w:rsidR="003A37DC" w:rsidRPr="00C03D5A" w:rsidRDefault="003A37DC" w:rsidP="003A37DC">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Pour remplir ces objectifs, Urgences-santé doit tenir compte des services de santé et des services sociaux offerts par les partenaires de son territoire, le cas échéant.</w:t>
      </w:r>
    </w:p>
    <w:p w14:paraId="5CEC7ED6" w14:textId="40D8FFE9" w:rsidR="008E5517" w:rsidRPr="00C03D5A" w:rsidRDefault="78B5E361" w:rsidP="00957962">
      <w:pPr>
        <w:spacing w:after="120"/>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Maintenir l’offre de service</w:t>
      </w:r>
    </w:p>
    <w:p w14:paraId="1671B757" w14:textId="6BD92886" w:rsidR="00957962" w:rsidRPr="00C03D5A" w:rsidRDefault="00957962" w:rsidP="00957962">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Urgences-santé s’engage, à moins de conditions particulières précisées dans l’EGI, à assurer le maintien des services offerts sur son territoire.  </w:t>
      </w:r>
    </w:p>
    <w:p w14:paraId="3436BE40" w14:textId="225F1A2D" w:rsidR="00957962" w:rsidRPr="00C03D5A" w:rsidRDefault="00FA70EF" w:rsidP="00957962">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Elle</w:t>
      </w:r>
      <w:r w:rsidR="006C4F95" w:rsidRPr="00C03D5A">
        <w:rPr>
          <w:rFonts w:ascii="Arial" w:eastAsia="Arial" w:hAnsi="Arial" w:cs="Arial"/>
          <w:color w:val="000000" w:themeColor="text1"/>
          <w:sz w:val="24"/>
          <w:szCs w:val="24"/>
        </w:rPr>
        <w:t xml:space="preserve"> doit également justifier au </w:t>
      </w:r>
      <w:r w:rsidR="004A0DF3" w:rsidRPr="00C03D5A">
        <w:rPr>
          <w:rFonts w:ascii="Arial" w:eastAsia="Arial" w:hAnsi="Arial" w:cs="Arial"/>
          <w:color w:val="000000" w:themeColor="text1"/>
          <w:sz w:val="24"/>
          <w:szCs w:val="24"/>
        </w:rPr>
        <w:t>Ministre</w:t>
      </w:r>
      <w:r w:rsidR="006C4F95" w:rsidRPr="00C03D5A">
        <w:rPr>
          <w:rFonts w:ascii="Arial" w:eastAsia="Arial" w:hAnsi="Arial" w:cs="Arial"/>
          <w:color w:val="000000" w:themeColor="text1"/>
          <w:sz w:val="24"/>
          <w:szCs w:val="24"/>
        </w:rPr>
        <w:t xml:space="preserve"> toute baisse non prévue du niveau de services </w:t>
      </w:r>
      <w:r w:rsidRPr="00C03D5A">
        <w:rPr>
          <w:rFonts w:ascii="Arial" w:eastAsia="Arial" w:hAnsi="Arial" w:cs="Arial"/>
          <w:color w:val="000000" w:themeColor="text1"/>
          <w:sz w:val="24"/>
          <w:szCs w:val="24"/>
        </w:rPr>
        <w:t>dont elle</w:t>
      </w:r>
      <w:r w:rsidR="006C4F95" w:rsidRPr="00C03D5A">
        <w:rPr>
          <w:rFonts w:ascii="Arial" w:eastAsia="Arial" w:hAnsi="Arial" w:cs="Arial"/>
          <w:color w:val="000000" w:themeColor="text1"/>
          <w:sz w:val="24"/>
          <w:szCs w:val="24"/>
        </w:rPr>
        <w:t xml:space="preserve"> assure l</w:t>
      </w:r>
      <w:r w:rsidR="00785255" w:rsidRPr="00C03D5A">
        <w:rPr>
          <w:rFonts w:ascii="Arial" w:eastAsia="Arial" w:hAnsi="Arial" w:cs="Arial"/>
          <w:color w:val="000000" w:themeColor="text1"/>
          <w:sz w:val="24"/>
          <w:szCs w:val="24"/>
        </w:rPr>
        <w:t>’</w:t>
      </w:r>
      <w:r w:rsidR="006C4F95" w:rsidRPr="00C03D5A">
        <w:rPr>
          <w:rFonts w:ascii="Arial" w:eastAsia="Arial" w:hAnsi="Arial" w:cs="Arial"/>
          <w:color w:val="000000" w:themeColor="text1"/>
          <w:sz w:val="24"/>
          <w:szCs w:val="24"/>
        </w:rPr>
        <w:t>offre.</w:t>
      </w:r>
    </w:p>
    <w:p w14:paraId="46B3B764" w14:textId="353E2772" w:rsidR="00AE7A30" w:rsidRPr="00C03D5A" w:rsidRDefault="00A4617C" w:rsidP="00957962">
      <w:pPr>
        <w:spacing w:after="120"/>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Directives budgétaires et financières</w:t>
      </w:r>
    </w:p>
    <w:p w14:paraId="55F0525C" w14:textId="509AA4BB" w:rsidR="00AE7A30" w:rsidRPr="00C03D5A" w:rsidRDefault="00AE7A30" w:rsidP="00957962">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Urgences-santé s’engage à respecter les règles régissant l’utilisation de l’allocation budgétaire qui lui est accordée.</w:t>
      </w:r>
    </w:p>
    <w:p w14:paraId="2AAB36A1" w14:textId="6100759B" w:rsidR="008E5517" w:rsidRPr="00C03D5A" w:rsidRDefault="78B5E361" w:rsidP="007448BF">
      <w:pPr>
        <w:spacing w:after="120"/>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Imputabilité d’Urgences-santé</w:t>
      </w:r>
    </w:p>
    <w:p w14:paraId="48F82AB5" w14:textId="4DF0674A" w:rsidR="0003603F" w:rsidRPr="00C03D5A" w:rsidRDefault="0003603F" w:rsidP="0003603F">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Les parties reconnaissent l’importance de contribuer, conformément aux dispositions de la l’EGI et de la LSPU, à l’atteinte des objectifs du Plan pour mettre en œuvre les changements nécessaires en santé (2022) et de la Politique gouvernementale sur le système préhospitalier d’urgence (2022). </w:t>
      </w:r>
    </w:p>
    <w:p w14:paraId="55138208" w14:textId="4B97E0FC" w:rsidR="00533C42" w:rsidRPr="00C03D5A" w:rsidRDefault="00533C42" w:rsidP="0003603F">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Urgence</w:t>
      </w:r>
      <w:r w:rsidR="004A6AD8" w:rsidRPr="00C03D5A">
        <w:rPr>
          <w:rFonts w:ascii="Arial" w:eastAsia="Arial" w:hAnsi="Arial" w:cs="Arial"/>
          <w:color w:val="000000" w:themeColor="text1"/>
          <w:sz w:val="24"/>
          <w:szCs w:val="24"/>
        </w:rPr>
        <w:t>s-s</w:t>
      </w:r>
      <w:r w:rsidRPr="00C03D5A">
        <w:rPr>
          <w:rFonts w:ascii="Arial" w:eastAsia="Arial" w:hAnsi="Arial" w:cs="Arial"/>
          <w:color w:val="000000" w:themeColor="text1"/>
          <w:sz w:val="24"/>
          <w:szCs w:val="24"/>
        </w:rPr>
        <w:t>anté doit s</w:t>
      </w:r>
      <w:r w:rsidR="00785255" w:rsidRPr="00C03D5A">
        <w:rPr>
          <w:rFonts w:ascii="Arial" w:eastAsia="Arial" w:hAnsi="Arial" w:cs="Arial"/>
          <w:color w:val="000000" w:themeColor="text1"/>
          <w:sz w:val="24"/>
          <w:szCs w:val="24"/>
        </w:rPr>
        <w:t>’</w:t>
      </w:r>
      <w:r w:rsidRPr="00C03D5A">
        <w:rPr>
          <w:rFonts w:ascii="Arial" w:eastAsia="Arial" w:hAnsi="Arial" w:cs="Arial"/>
          <w:color w:val="000000" w:themeColor="text1"/>
          <w:sz w:val="24"/>
          <w:szCs w:val="24"/>
        </w:rPr>
        <w:t>assurer de mettre en place les structures responsables d</w:t>
      </w:r>
      <w:r w:rsidR="00785255" w:rsidRPr="00C03D5A">
        <w:rPr>
          <w:rFonts w:ascii="Arial" w:eastAsia="Arial" w:hAnsi="Arial" w:cs="Arial"/>
          <w:color w:val="000000" w:themeColor="text1"/>
          <w:sz w:val="24"/>
          <w:szCs w:val="24"/>
        </w:rPr>
        <w:t>’</w:t>
      </w:r>
      <w:r w:rsidRPr="00C03D5A">
        <w:rPr>
          <w:rFonts w:ascii="Arial" w:eastAsia="Arial" w:hAnsi="Arial" w:cs="Arial"/>
          <w:color w:val="000000" w:themeColor="text1"/>
          <w:sz w:val="24"/>
          <w:szCs w:val="24"/>
        </w:rPr>
        <w:t>assumer les engagements contenus dans l</w:t>
      </w:r>
      <w:r w:rsidR="00785255" w:rsidRPr="00C03D5A">
        <w:rPr>
          <w:rFonts w:ascii="Arial" w:eastAsia="Arial" w:hAnsi="Arial" w:cs="Arial"/>
          <w:color w:val="000000" w:themeColor="text1"/>
          <w:sz w:val="24"/>
          <w:szCs w:val="24"/>
        </w:rPr>
        <w:t>’</w:t>
      </w:r>
      <w:r w:rsidRPr="00C03D5A">
        <w:rPr>
          <w:rFonts w:ascii="Arial" w:eastAsia="Arial" w:hAnsi="Arial" w:cs="Arial"/>
          <w:color w:val="000000" w:themeColor="text1"/>
          <w:sz w:val="24"/>
          <w:szCs w:val="24"/>
        </w:rPr>
        <w:t>EGI.</w:t>
      </w:r>
    </w:p>
    <w:p w14:paraId="773FAA0C" w14:textId="77777777" w:rsidR="007448BF" w:rsidRPr="00C03D5A" w:rsidRDefault="007448BF" w:rsidP="007448BF">
      <w:pPr>
        <w:spacing w:after="120"/>
        <w:jc w:val="both"/>
        <w:rPr>
          <w:rFonts w:ascii="Arial" w:eastAsia="Arial" w:hAnsi="Arial" w:cs="Arial"/>
          <w:color w:val="000000" w:themeColor="text1"/>
          <w:sz w:val="24"/>
          <w:szCs w:val="24"/>
        </w:rPr>
      </w:pPr>
    </w:p>
    <w:p w14:paraId="0DF5D7F4" w14:textId="77777777" w:rsidR="006254DF" w:rsidRPr="00C03D5A" w:rsidRDefault="006254DF" w:rsidP="32BA70A8">
      <w:pPr>
        <w:spacing w:after="120"/>
        <w:jc w:val="both"/>
        <w:rPr>
          <w:rFonts w:ascii="Arial" w:eastAsia="Arial" w:hAnsi="Arial" w:cs="Arial"/>
          <w:b/>
          <w:bCs/>
          <w:color w:val="000000" w:themeColor="text1"/>
          <w:sz w:val="24"/>
          <w:szCs w:val="24"/>
        </w:rPr>
      </w:pPr>
    </w:p>
    <w:p w14:paraId="3D78F771" w14:textId="39574081"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b/>
          <w:bCs/>
          <w:color w:val="000000" w:themeColor="text1"/>
          <w:sz w:val="24"/>
          <w:szCs w:val="24"/>
          <w:u w:val="single"/>
        </w:rPr>
        <w:t xml:space="preserve">PRÉAMBULES ET ANNEXES </w:t>
      </w:r>
    </w:p>
    <w:p w14:paraId="30A69788" w14:textId="5463C255" w:rsidR="008E5517" w:rsidRPr="00C03D5A" w:rsidRDefault="008E5517" w:rsidP="32BA70A8">
      <w:pPr>
        <w:tabs>
          <w:tab w:val="left" w:pos="1701"/>
        </w:tabs>
        <w:spacing w:after="0" w:line="240" w:lineRule="auto"/>
        <w:jc w:val="both"/>
        <w:rPr>
          <w:rFonts w:ascii="Arial" w:eastAsia="Arial" w:hAnsi="Arial" w:cs="Arial"/>
          <w:color w:val="000000" w:themeColor="text1"/>
          <w:sz w:val="24"/>
          <w:szCs w:val="24"/>
        </w:rPr>
      </w:pPr>
    </w:p>
    <w:p w14:paraId="24B5951D" w14:textId="2118C359"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Le préambule et les annexes font partie intégrante de la présente EGI.</w:t>
      </w:r>
    </w:p>
    <w:p w14:paraId="0F9E0668" w14:textId="1AE03BA4" w:rsidR="008E5517" w:rsidRPr="00C03D5A" w:rsidRDefault="008E5517" w:rsidP="32BA70A8">
      <w:pPr>
        <w:tabs>
          <w:tab w:val="left" w:pos="1701"/>
        </w:tabs>
        <w:spacing w:after="0" w:line="240" w:lineRule="auto"/>
        <w:jc w:val="both"/>
        <w:rPr>
          <w:rFonts w:ascii="Arial" w:eastAsia="Arial" w:hAnsi="Arial" w:cs="Arial"/>
          <w:color w:val="000000" w:themeColor="text1"/>
          <w:sz w:val="24"/>
          <w:szCs w:val="24"/>
        </w:rPr>
      </w:pPr>
    </w:p>
    <w:p w14:paraId="6882FFC8" w14:textId="77777777" w:rsidR="00977767" w:rsidRPr="00C03D5A" w:rsidRDefault="00977767" w:rsidP="32BA70A8">
      <w:pPr>
        <w:tabs>
          <w:tab w:val="left" w:pos="1701"/>
        </w:tabs>
        <w:spacing w:after="0" w:line="240" w:lineRule="auto"/>
        <w:jc w:val="both"/>
        <w:rPr>
          <w:rFonts w:ascii="Arial" w:eastAsia="Arial" w:hAnsi="Arial" w:cs="Arial"/>
          <w:b/>
          <w:bCs/>
          <w:color w:val="000000" w:themeColor="text1"/>
          <w:sz w:val="24"/>
          <w:szCs w:val="24"/>
          <w:u w:val="single"/>
        </w:rPr>
      </w:pPr>
    </w:p>
    <w:p w14:paraId="0A31FFE9" w14:textId="77777777" w:rsidR="00977767" w:rsidRPr="00C03D5A" w:rsidRDefault="00977767" w:rsidP="32BA70A8">
      <w:pPr>
        <w:tabs>
          <w:tab w:val="left" w:pos="1701"/>
        </w:tabs>
        <w:spacing w:after="0" w:line="240" w:lineRule="auto"/>
        <w:jc w:val="both"/>
        <w:rPr>
          <w:rFonts w:ascii="Arial" w:eastAsia="Arial" w:hAnsi="Arial" w:cs="Arial"/>
          <w:b/>
          <w:bCs/>
          <w:color w:val="000000" w:themeColor="text1"/>
          <w:sz w:val="24"/>
          <w:szCs w:val="24"/>
          <w:u w:val="single"/>
        </w:rPr>
      </w:pPr>
    </w:p>
    <w:p w14:paraId="52585DC1" w14:textId="77777777" w:rsidR="00D17E2E" w:rsidRPr="00C03D5A" w:rsidRDefault="00D17E2E" w:rsidP="32BA70A8">
      <w:pPr>
        <w:tabs>
          <w:tab w:val="left" w:pos="1701"/>
        </w:tabs>
        <w:spacing w:after="0" w:line="240" w:lineRule="auto"/>
        <w:jc w:val="both"/>
        <w:rPr>
          <w:rFonts w:ascii="Arial" w:eastAsia="Arial" w:hAnsi="Arial" w:cs="Arial"/>
          <w:b/>
          <w:bCs/>
          <w:color w:val="000000" w:themeColor="text1"/>
          <w:sz w:val="24"/>
          <w:szCs w:val="24"/>
          <w:u w:val="single"/>
        </w:rPr>
      </w:pPr>
    </w:p>
    <w:p w14:paraId="13A4DD5A" w14:textId="77777777" w:rsidR="00D17E2E" w:rsidRDefault="00D17E2E" w:rsidP="32BA70A8">
      <w:pPr>
        <w:tabs>
          <w:tab w:val="left" w:pos="1701"/>
        </w:tabs>
        <w:spacing w:after="0" w:line="240" w:lineRule="auto"/>
        <w:jc w:val="both"/>
        <w:rPr>
          <w:rFonts w:ascii="Arial" w:eastAsia="Arial" w:hAnsi="Arial" w:cs="Arial"/>
          <w:b/>
          <w:bCs/>
          <w:color w:val="000000" w:themeColor="text1"/>
          <w:sz w:val="24"/>
          <w:szCs w:val="24"/>
          <w:u w:val="single"/>
        </w:rPr>
      </w:pPr>
    </w:p>
    <w:p w14:paraId="68E663C7" w14:textId="77777777" w:rsidR="00BC38FF" w:rsidRDefault="00BC38FF" w:rsidP="32BA70A8">
      <w:pPr>
        <w:tabs>
          <w:tab w:val="left" w:pos="1701"/>
        </w:tabs>
        <w:spacing w:after="0" w:line="240" w:lineRule="auto"/>
        <w:jc w:val="both"/>
        <w:rPr>
          <w:rFonts w:ascii="Arial" w:eastAsia="Arial" w:hAnsi="Arial" w:cs="Arial"/>
          <w:b/>
          <w:bCs/>
          <w:color w:val="000000" w:themeColor="text1"/>
          <w:sz w:val="24"/>
          <w:szCs w:val="24"/>
          <w:u w:val="single"/>
        </w:rPr>
      </w:pPr>
    </w:p>
    <w:p w14:paraId="23651AE0" w14:textId="77777777" w:rsidR="00BC38FF" w:rsidRDefault="00BC38FF" w:rsidP="32BA70A8">
      <w:pPr>
        <w:tabs>
          <w:tab w:val="left" w:pos="1701"/>
        </w:tabs>
        <w:spacing w:after="0" w:line="240" w:lineRule="auto"/>
        <w:jc w:val="both"/>
        <w:rPr>
          <w:rFonts w:ascii="Arial" w:eastAsia="Arial" w:hAnsi="Arial" w:cs="Arial"/>
          <w:b/>
          <w:bCs/>
          <w:color w:val="000000" w:themeColor="text1"/>
          <w:sz w:val="24"/>
          <w:szCs w:val="24"/>
          <w:u w:val="single"/>
        </w:rPr>
      </w:pPr>
    </w:p>
    <w:p w14:paraId="2F5F6715" w14:textId="77777777" w:rsidR="00BC38FF" w:rsidRDefault="00BC38FF" w:rsidP="32BA70A8">
      <w:pPr>
        <w:tabs>
          <w:tab w:val="left" w:pos="1701"/>
        </w:tabs>
        <w:spacing w:after="0" w:line="240" w:lineRule="auto"/>
        <w:jc w:val="both"/>
        <w:rPr>
          <w:rFonts w:ascii="Arial" w:eastAsia="Arial" w:hAnsi="Arial" w:cs="Arial"/>
          <w:b/>
          <w:bCs/>
          <w:color w:val="000000" w:themeColor="text1"/>
          <w:sz w:val="24"/>
          <w:szCs w:val="24"/>
          <w:u w:val="single"/>
        </w:rPr>
      </w:pPr>
    </w:p>
    <w:p w14:paraId="472BECC0" w14:textId="77777777" w:rsidR="00BC38FF" w:rsidRPr="00C03D5A" w:rsidRDefault="00BC38FF" w:rsidP="32BA70A8">
      <w:pPr>
        <w:tabs>
          <w:tab w:val="left" w:pos="1701"/>
        </w:tabs>
        <w:spacing w:after="0" w:line="240" w:lineRule="auto"/>
        <w:jc w:val="both"/>
        <w:rPr>
          <w:rFonts w:ascii="Arial" w:eastAsia="Arial" w:hAnsi="Arial" w:cs="Arial"/>
          <w:b/>
          <w:bCs/>
          <w:color w:val="000000" w:themeColor="text1"/>
          <w:sz w:val="24"/>
          <w:szCs w:val="24"/>
          <w:u w:val="single"/>
        </w:rPr>
      </w:pPr>
    </w:p>
    <w:p w14:paraId="3C15368C" w14:textId="77777777" w:rsidR="00D17E2E" w:rsidRPr="00C03D5A" w:rsidRDefault="00D17E2E" w:rsidP="32BA70A8">
      <w:pPr>
        <w:tabs>
          <w:tab w:val="left" w:pos="1701"/>
        </w:tabs>
        <w:spacing w:after="0" w:line="240" w:lineRule="auto"/>
        <w:jc w:val="both"/>
        <w:rPr>
          <w:rFonts w:ascii="Arial" w:eastAsia="Arial" w:hAnsi="Arial" w:cs="Arial"/>
          <w:b/>
          <w:bCs/>
          <w:color w:val="000000" w:themeColor="text1"/>
          <w:sz w:val="24"/>
          <w:szCs w:val="24"/>
          <w:u w:val="single"/>
        </w:rPr>
      </w:pPr>
    </w:p>
    <w:p w14:paraId="497F78FC" w14:textId="77777777" w:rsidR="00977767" w:rsidRPr="00C03D5A" w:rsidRDefault="00977767" w:rsidP="32BA70A8">
      <w:pPr>
        <w:tabs>
          <w:tab w:val="left" w:pos="1701"/>
        </w:tabs>
        <w:spacing w:after="0" w:line="240" w:lineRule="auto"/>
        <w:jc w:val="both"/>
        <w:rPr>
          <w:rFonts w:ascii="Arial" w:eastAsia="Arial" w:hAnsi="Arial" w:cs="Arial"/>
          <w:b/>
          <w:bCs/>
          <w:color w:val="000000" w:themeColor="text1"/>
          <w:sz w:val="24"/>
          <w:szCs w:val="24"/>
          <w:u w:val="single"/>
        </w:rPr>
      </w:pPr>
    </w:p>
    <w:p w14:paraId="3DCCE83C" w14:textId="659969DF"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b/>
          <w:bCs/>
          <w:color w:val="000000" w:themeColor="text1"/>
          <w:sz w:val="24"/>
          <w:szCs w:val="24"/>
          <w:u w:val="single"/>
        </w:rPr>
        <w:lastRenderedPageBreak/>
        <w:t>DÉFINITIONS</w:t>
      </w:r>
    </w:p>
    <w:p w14:paraId="4A155DF5" w14:textId="1842532B" w:rsidR="008E5517" w:rsidRPr="00C03D5A" w:rsidRDefault="008E5517" w:rsidP="32BA70A8">
      <w:pPr>
        <w:tabs>
          <w:tab w:val="left" w:pos="1701"/>
        </w:tabs>
        <w:spacing w:after="0" w:line="240" w:lineRule="auto"/>
        <w:jc w:val="both"/>
        <w:rPr>
          <w:rFonts w:ascii="Arial" w:eastAsia="Arial" w:hAnsi="Arial" w:cs="Arial"/>
          <w:color w:val="000000" w:themeColor="text1"/>
          <w:sz w:val="24"/>
          <w:szCs w:val="24"/>
        </w:rPr>
      </w:pPr>
    </w:p>
    <w:p w14:paraId="2657FB85" w14:textId="1C471BF3"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Dans l’entente, à moins d’indication contraire, les termes et expressions suivants ont le sens qui leur est attribué ci-après</w:t>
      </w:r>
      <w:r w:rsidR="00785255" w:rsidRPr="00C03D5A">
        <w:rPr>
          <w:rFonts w:ascii="Arial" w:eastAsia="Arial" w:hAnsi="Arial" w:cs="Arial"/>
          <w:color w:val="000000" w:themeColor="text1"/>
          <w:sz w:val="24"/>
          <w:szCs w:val="24"/>
        </w:rPr>
        <w:t> </w:t>
      </w:r>
      <w:r w:rsidRPr="00C03D5A">
        <w:rPr>
          <w:rFonts w:ascii="Arial" w:eastAsia="Arial" w:hAnsi="Arial" w:cs="Arial"/>
          <w:color w:val="000000" w:themeColor="text1"/>
          <w:sz w:val="24"/>
          <w:szCs w:val="24"/>
        </w:rPr>
        <w:t>:</w:t>
      </w:r>
    </w:p>
    <w:p w14:paraId="782A4372" w14:textId="36D3B85A" w:rsidR="008E5517" w:rsidRPr="00C03D5A" w:rsidRDefault="008E5517" w:rsidP="32BA70A8">
      <w:pPr>
        <w:spacing w:after="0" w:line="240" w:lineRule="auto"/>
        <w:ind w:left="708" w:hanging="708"/>
        <w:jc w:val="both"/>
        <w:rPr>
          <w:rFonts w:ascii="Arial" w:eastAsia="Arial" w:hAnsi="Arial" w:cs="Arial"/>
          <w:color w:val="000000" w:themeColor="text1"/>
          <w:sz w:val="24"/>
          <w:szCs w:val="24"/>
        </w:rPr>
      </w:pPr>
    </w:p>
    <w:p w14:paraId="4C588EDA" w14:textId="3B88159D"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b/>
          <w:bCs/>
          <w:color w:val="000000" w:themeColor="text1"/>
          <w:sz w:val="24"/>
          <w:szCs w:val="24"/>
        </w:rPr>
        <w:t xml:space="preserve">« Affectation » </w:t>
      </w:r>
      <w:r w:rsidRPr="00C03D5A">
        <w:rPr>
          <w:rStyle w:val="normaltextrun"/>
          <w:rFonts w:ascii="Arial" w:eastAsia="Arial" w:hAnsi="Arial" w:cs="Arial"/>
          <w:color w:val="000000" w:themeColor="text1"/>
          <w:sz w:val="24"/>
          <w:szCs w:val="24"/>
        </w:rPr>
        <w:t>désigne l’assignation de ressources ambulancières par un CCS conformément aux Lois applicables ou, dans le cas de circonstances exceptionnelles nécessitant une assistance immédiate, à l’occasion d’une « </w:t>
      </w:r>
      <w:proofErr w:type="spellStart"/>
      <w:r w:rsidRPr="00C03D5A">
        <w:rPr>
          <w:rStyle w:val="normaltextrun"/>
          <w:rFonts w:ascii="Arial" w:eastAsia="Arial" w:hAnsi="Arial" w:cs="Arial"/>
          <w:color w:val="000000" w:themeColor="text1"/>
          <w:sz w:val="24"/>
          <w:szCs w:val="24"/>
        </w:rPr>
        <w:t>autoaffectation</w:t>
      </w:r>
      <w:proofErr w:type="spellEnd"/>
      <w:r w:rsidRPr="00C03D5A">
        <w:rPr>
          <w:rStyle w:val="normaltextrun"/>
          <w:rFonts w:ascii="Arial" w:eastAsia="Arial" w:hAnsi="Arial" w:cs="Arial"/>
          <w:color w:val="000000" w:themeColor="text1"/>
          <w:sz w:val="24"/>
          <w:szCs w:val="24"/>
        </w:rPr>
        <w:t> » validée par un CCS; </w:t>
      </w:r>
    </w:p>
    <w:p w14:paraId="210EBF27" w14:textId="332467D7" w:rsidR="008E5517" w:rsidRPr="00C03D5A" w:rsidRDefault="008E5517" w:rsidP="32BA70A8">
      <w:pPr>
        <w:tabs>
          <w:tab w:val="left" w:pos="1701"/>
        </w:tabs>
        <w:spacing w:after="0" w:line="240" w:lineRule="auto"/>
        <w:ind w:left="708"/>
        <w:jc w:val="both"/>
        <w:rPr>
          <w:rFonts w:ascii="Arial" w:eastAsia="Arial" w:hAnsi="Arial" w:cs="Arial"/>
          <w:color w:val="000000" w:themeColor="text1"/>
          <w:sz w:val="24"/>
          <w:szCs w:val="24"/>
        </w:rPr>
      </w:pPr>
    </w:p>
    <w:p w14:paraId="5A810407" w14:textId="53280CF7"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b/>
          <w:bCs/>
          <w:color w:val="000000" w:themeColor="text1"/>
          <w:sz w:val="24"/>
          <w:szCs w:val="24"/>
        </w:rPr>
        <w:t xml:space="preserve"> « Ambulance » </w:t>
      </w:r>
      <w:r w:rsidRPr="00C03D5A">
        <w:rPr>
          <w:rStyle w:val="normaltextrun"/>
          <w:rFonts w:ascii="Arial" w:eastAsia="Arial" w:hAnsi="Arial" w:cs="Arial"/>
          <w:color w:val="000000" w:themeColor="text1"/>
          <w:sz w:val="24"/>
          <w:szCs w:val="24"/>
        </w:rPr>
        <w:t>désigne un véhicule conforme à la réglementation en vigueur ou un véhicule autorisé par le </w:t>
      </w:r>
      <w:r w:rsidR="004A0DF3" w:rsidRPr="00C03D5A">
        <w:rPr>
          <w:rStyle w:val="normaltextrun"/>
          <w:rFonts w:ascii="Arial" w:eastAsia="Arial" w:hAnsi="Arial" w:cs="Arial"/>
          <w:color w:val="000000" w:themeColor="text1"/>
          <w:sz w:val="24"/>
          <w:szCs w:val="24"/>
        </w:rPr>
        <w:t>Ministre</w:t>
      </w:r>
      <w:r w:rsidRPr="00C03D5A">
        <w:rPr>
          <w:rStyle w:val="normaltextrun"/>
          <w:rFonts w:ascii="Arial" w:eastAsia="Arial" w:hAnsi="Arial" w:cs="Arial"/>
          <w:color w:val="000000" w:themeColor="text1"/>
          <w:sz w:val="24"/>
          <w:szCs w:val="24"/>
        </w:rPr>
        <w:t>, qui est utilisé pour le transport des usagers nécessitant des soins préhospitaliers d’urgence ou un support médical pendant leur transport; </w:t>
      </w:r>
    </w:p>
    <w:p w14:paraId="404E1E4A" w14:textId="689480C3" w:rsidR="008E5517" w:rsidRPr="00C03D5A" w:rsidRDefault="008E5517" w:rsidP="32BA70A8">
      <w:pPr>
        <w:tabs>
          <w:tab w:val="left" w:pos="1701"/>
        </w:tabs>
        <w:spacing w:after="0" w:line="240" w:lineRule="auto"/>
        <w:ind w:left="708" w:hanging="708"/>
        <w:jc w:val="both"/>
        <w:rPr>
          <w:rFonts w:ascii="Arial" w:eastAsia="Arial" w:hAnsi="Arial" w:cs="Arial"/>
          <w:color w:val="000000" w:themeColor="text1"/>
          <w:sz w:val="24"/>
          <w:szCs w:val="24"/>
        </w:rPr>
      </w:pPr>
    </w:p>
    <w:p w14:paraId="517391DE" w14:textId="5CDAD715" w:rsidR="008E5517" w:rsidRPr="00C03D5A" w:rsidRDefault="78B5E361" w:rsidP="32BA70A8">
      <w:pPr>
        <w:tabs>
          <w:tab w:val="left" w:pos="1701"/>
        </w:tabs>
        <w:spacing w:after="0" w:line="240" w:lineRule="auto"/>
        <w:jc w:val="both"/>
        <w:rPr>
          <w:rStyle w:val="normaltextrun"/>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b/>
          <w:bCs/>
          <w:color w:val="000000" w:themeColor="text1"/>
          <w:sz w:val="24"/>
          <w:szCs w:val="24"/>
        </w:rPr>
        <w:t> Année financière</w:t>
      </w:r>
      <w:r w:rsidRPr="00C03D5A">
        <w:rPr>
          <w:rStyle w:val="normaltextrun"/>
          <w:rFonts w:ascii="Arial" w:eastAsia="Arial" w:hAnsi="Arial" w:cs="Arial"/>
          <w:color w:val="000000" w:themeColor="text1"/>
          <w:sz w:val="24"/>
          <w:szCs w:val="24"/>
        </w:rPr>
        <w:t> » désigne la période du 1</w:t>
      </w:r>
      <w:r w:rsidRPr="00C03D5A">
        <w:rPr>
          <w:rStyle w:val="normaltextrun"/>
          <w:rFonts w:ascii="Arial" w:eastAsia="Arial" w:hAnsi="Arial" w:cs="Arial"/>
          <w:color w:val="000000" w:themeColor="text1"/>
          <w:sz w:val="19"/>
          <w:szCs w:val="19"/>
          <w:vertAlign w:val="superscript"/>
        </w:rPr>
        <w:t>er</w:t>
      </w:r>
      <w:r w:rsidRPr="00C03D5A">
        <w:rPr>
          <w:rStyle w:val="normaltextrun"/>
          <w:rFonts w:ascii="Arial" w:eastAsia="Arial" w:hAnsi="Arial" w:cs="Arial"/>
          <w:color w:val="000000" w:themeColor="text1"/>
          <w:sz w:val="24"/>
          <w:szCs w:val="24"/>
        </w:rPr>
        <w:t xml:space="preserve"> avril d’une année civile au 31 mars de l’année civile suivante; </w:t>
      </w:r>
    </w:p>
    <w:p w14:paraId="03C931AE" w14:textId="77777777" w:rsidR="00856CEC" w:rsidRPr="00C03D5A" w:rsidRDefault="00856CEC" w:rsidP="32BA70A8">
      <w:pPr>
        <w:tabs>
          <w:tab w:val="left" w:pos="1701"/>
        </w:tabs>
        <w:spacing w:after="0" w:line="240" w:lineRule="auto"/>
        <w:jc w:val="both"/>
        <w:rPr>
          <w:rStyle w:val="normaltextrun"/>
          <w:rFonts w:ascii="Arial" w:eastAsia="Arial" w:hAnsi="Arial" w:cs="Arial"/>
          <w:color w:val="000000" w:themeColor="text1"/>
          <w:sz w:val="24"/>
          <w:szCs w:val="24"/>
        </w:rPr>
      </w:pPr>
    </w:p>
    <w:p w14:paraId="4CB9C21B" w14:textId="7CF9E331" w:rsidR="00856CEC" w:rsidRPr="00C03D5A" w:rsidRDefault="00856CEC"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w:t>
      </w:r>
      <w:r w:rsidRPr="00C03D5A">
        <w:rPr>
          <w:rFonts w:ascii="Arial" w:eastAsia="Arial" w:hAnsi="Arial" w:cs="Arial"/>
          <w:b/>
          <w:bCs/>
          <w:color w:val="000000" w:themeColor="text1"/>
          <w:sz w:val="24"/>
          <w:szCs w:val="24"/>
        </w:rPr>
        <w:t> CCS </w:t>
      </w:r>
      <w:r w:rsidRPr="00C03D5A">
        <w:rPr>
          <w:rFonts w:ascii="Arial" w:eastAsia="Arial" w:hAnsi="Arial" w:cs="Arial"/>
          <w:color w:val="000000" w:themeColor="text1"/>
          <w:sz w:val="24"/>
          <w:szCs w:val="24"/>
        </w:rPr>
        <w:t>» désigne</w:t>
      </w:r>
      <w:r w:rsidR="00AC5087" w:rsidRPr="00C03D5A">
        <w:rPr>
          <w:rFonts w:ascii="Arial" w:eastAsia="Arial" w:hAnsi="Arial" w:cs="Arial"/>
          <w:color w:val="000000" w:themeColor="text1"/>
          <w:sz w:val="24"/>
          <w:szCs w:val="24"/>
        </w:rPr>
        <w:t xml:space="preserve"> </w:t>
      </w:r>
      <w:r w:rsidR="00803B84" w:rsidRPr="00C03D5A">
        <w:rPr>
          <w:rFonts w:ascii="Arial" w:eastAsia="Arial" w:hAnsi="Arial" w:cs="Arial"/>
          <w:color w:val="000000" w:themeColor="text1"/>
          <w:sz w:val="24"/>
          <w:szCs w:val="24"/>
        </w:rPr>
        <w:t xml:space="preserve">un centre de communication santé exploité </w:t>
      </w:r>
      <w:r w:rsidR="00AC5087" w:rsidRPr="00C03D5A">
        <w:rPr>
          <w:rFonts w:ascii="Arial" w:eastAsia="Arial" w:hAnsi="Arial" w:cs="Arial"/>
          <w:color w:val="000000" w:themeColor="text1"/>
          <w:sz w:val="24"/>
          <w:szCs w:val="24"/>
        </w:rPr>
        <w:t>par Urgences-santé</w:t>
      </w:r>
      <w:r w:rsidRPr="00C03D5A">
        <w:rPr>
          <w:rFonts w:ascii="Arial" w:eastAsia="Arial" w:hAnsi="Arial" w:cs="Arial"/>
          <w:color w:val="000000" w:themeColor="text1"/>
          <w:sz w:val="24"/>
          <w:szCs w:val="24"/>
        </w:rPr>
        <w:t xml:space="preserve"> </w:t>
      </w:r>
      <w:r w:rsidR="00CE1B5F" w:rsidRPr="00C03D5A">
        <w:rPr>
          <w:rFonts w:ascii="Arial" w:eastAsia="Arial" w:hAnsi="Arial" w:cs="Arial"/>
          <w:color w:val="000000" w:themeColor="text1"/>
          <w:sz w:val="24"/>
          <w:szCs w:val="24"/>
        </w:rPr>
        <w:t>tel qu</w:t>
      </w:r>
      <w:r w:rsidRPr="00C03D5A">
        <w:rPr>
          <w:rFonts w:ascii="Arial" w:eastAsia="Arial" w:hAnsi="Arial" w:cs="Arial"/>
          <w:color w:val="000000" w:themeColor="text1"/>
          <w:sz w:val="24"/>
          <w:szCs w:val="24"/>
        </w:rPr>
        <w:t xml:space="preserve">e </w:t>
      </w:r>
      <w:r w:rsidR="00AC5087" w:rsidRPr="00C03D5A">
        <w:rPr>
          <w:rFonts w:ascii="Arial" w:eastAsia="Arial" w:hAnsi="Arial" w:cs="Arial"/>
          <w:color w:val="000000" w:themeColor="text1"/>
          <w:sz w:val="24"/>
          <w:szCs w:val="24"/>
        </w:rPr>
        <w:t>prévu</w:t>
      </w:r>
      <w:r w:rsidRPr="00C03D5A">
        <w:rPr>
          <w:rFonts w:ascii="Arial" w:eastAsia="Arial" w:hAnsi="Arial" w:cs="Arial"/>
          <w:color w:val="000000" w:themeColor="text1"/>
          <w:sz w:val="24"/>
          <w:szCs w:val="24"/>
        </w:rPr>
        <w:t xml:space="preserve"> à l’article</w:t>
      </w:r>
      <w:r w:rsidR="00AC5087" w:rsidRPr="00C03D5A">
        <w:rPr>
          <w:rFonts w:ascii="Arial" w:eastAsia="Arial" w:hAnsi="Arial" w:cs="Arial"/>
          <w:color w:val="000000" w:themeColor="text1"/>
          <w:sz w:val="24"/>
          <w:szCs w:val="24"/>
        </w:rPr>
        <w:t xml:space="preserve"> 90</w:t>
      </w:r>
      <w:r w:rsidRPr="00C03D5A">
        <w:rPr>
          <w:rFonts w:ascii="Arial" w:eastAsia="Arial" w:hAnsi="Arial" w:cs="Arial"/>
          <w:color w:val="000000" w:themeColor="text1"/>
          <w:sz w:val="24"/>
          <w:szCs w:val="24"/>
        </w:rPr>
        <w:t xml:space="preserve"> de la LSPU</w:t>
      </w:r>
      <w:r w:rsidR="00AE3914" w:rsidRPr="00C03D5A">
        <w:rPr>
          <w:rFonts w:ascii="Arial" w:eastAsia="Arial" w:hAnsi="Arial" w:cs="Arial"/>
          <w:color w:val="000000" w:themeColor="text1"/>
          <w:sz w:val="24"/>
          <w:szCs w:val="24"/>
        </w:rPr>
        <w:t xml:space="preserve"> dans le respect d</w:t>
      </w:r>
      <w:r w:rsidR="00803B84" w:rsidRPr="00C03D5A">
        <w:rPr>
          <w:rFonts w:ascii="Arial" w:eastAsia="Arial" w:hAnsi="Arial" w:cs="Arial"/>
          <w:color w:val="000000" w:themeColor="text1"/>
          <w:sz w:val="24"/>
          <w:szCs w:val="24"/>
        </w:rPr>
        <w:t>e l’article 22 de LSPU</w:t>
      </w:r>
      <w:r w:rsidRPr="00C03D5A">
        <w:rPr>
          <w:rFonts w:ascii="Arial" w:eastAsia="Arial" w:hAnsi="Arial" w:cs="Arial"/>
          <w:color w:val="000000" w:themeColor="text1"/>
          <w:sz w:val="24"/>
          <w:szCs w:val="24"/>
        </w:rPr>
        <w:t>; </w:t>
      </w:r>
    </w:p>
    <w:p w14:paraId="45FE960F" w14:textId="0084C1AC" w:rsidR="008E5517" w:rsidRPr="00C03D5A" w:rsidRDefault="008E5517" w:rsidP="32BA70A8">
      <w:pPr>
        <w:spacing w:after="0" w:line="240" w:lineRule="auto"/>
        <w:ind w:firstLine="708"/>
        <w:jc w:val="both"/>
        <w:rPr>
          <w:rFonts w:ascii="Arial" w:eastAsia="Arial" w:hAnsi="Arial" w:cs="Arial"/>
          <w:color w:val="000000" w:themeColor="text1"/>
          <w:sz w:val="24"/>
          <w:szCs w:val="24"/>
        </w:rPr>
      </w:pPr>
    </w:p>
    <w:p w14:paraId="08BC25B9" w14:textId="40F583C3"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b/>
          <w:bCs/>
          <w:color w:val="000000" w:themeColor="text1"/>
          <w:sz w:val="24"/>
          <w:szCs w:val="24"/>
        </w:rPr>
        <w:t> DMN</w:t>
      </w:r>
      <w:r w:rsidRPr="00C03D5A">
        <w:rPr>
          <w:rStyle w:val="normaltextrun"/>
          <w:rFonts w:ascii="Arial" w:eastAsia="Arial" w:hAnsi="Arial" w:cs="Arial"/>
          <w:color w:val="000000" w:themeColor="text1"/>
          <w:sz w:val="24"/>
          <w:szCs w:val="24"/>
        </w:rPr>
        <w:t> » désigne le directeur médical national des services préhospitaliers d’urgence nommé en vertu de l’article 5 de la LSPU; </w:t>
      </w:r>
    </w:p>
    <w:p w14:paraId="0702B306" w14:textId="144B061A" w:rsidR="008E5517" w:rsidRPr="00C03D5A" w:rsidRDefault="008E5517" w:rsidP="19B8149E">
      <w:pPr>
        <w:spacing w:after="0" w:line="240" w:lineRule="auto"/>
        <w:jc w:val="both"/>
        <w:rPr>
          <w:rStyle w:val="normaltextrun"/>
          <w:rFonts w:ascii="Arial" w:eastAsia="Arial" w:hAnsi="Arial" w:cs="Arial"/>
          <w:color w:val="000000" w:themeColor="text1"/>
          <w:sz w:val="24"/>
          <w:szCs w:val="24"/>
        </w:rPr>
      </w:pPr>
    </w:p>
    <w:p w14:paraId="09754458" w14:textId="2CE95271"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 xml:space="preserve"> « </w:t>
      </w:r>
      <w:r w:rsidRPr="00C03D5A">
        <w:rPr>
          <w:rStyle w:val="normaltextrun"/>
          <w:rFonts w:ascii="Arial" w:eastAsia="Arial" w:hAnsi="Arial" w:cs="Arial"/>
          <w:b/>
          <w:bCs/>
          <w:color w:val="000000" w:themeColor="text1"/>
          <w:sz w:val="24"/>
          <w:szCs w:val="24"/>
        </w:rPr>
        <w:t>DMR</w:t>
      </w:r>
      <w:r w:rsidRPr="00C03D5A">
        <w:rPr>
          <w:rStyle w:val="normaltextrun"/>
          <w:rFonts w:ascii="Arial" w:eastAsia="Arial" w:hAnsi="Arial" w:cs="Arial"/>
          <w:color w:val="000000" w:themeColor="text1"/>
          <w:sz w:val="24"/>
          <w:szCs w:val="24"/>
        </w:rPr>
        <w:t> » désigne le directeur médical régional des services préhospitaliers d’urgence désigné en vertu de l’article 17 de la LSPU; </w:t>
      </w:r>
    </w:p>
    <w:p w14:paraId="7407D31B" w14:textId="0C9FD8F7" w:rsidR="008E5517" w:rsidRPr="00C03D5A" w:rsidRDefault="008E5517" w:rsidP="32BA70A8">
      <w:pPr>
        <w:spacing w:after="0" w:line="240" w:lineRule="auto"/>
        <w:jc w:val="both"/>
        <w:rPr>
          <w:rFonts w:ascii="Times New Roman" w:eastAsia="Times New Roman" w:hAnsi="Times New Roman" w:cs="Times New Roman"/>
          <w:color w:val="000000" w:themeColor="text1"/>
          <w:sz w:val="24"/>
          <w:szCs w:val="24"/>
        </w:rPr>
      </w:pPr>
    </w:p>
    <w:p w14:paraId="66DC7DA2" w14:textId="1BAFAB5B"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Pr="00C03D5A">
        <w:rPr>
          <w:rFonts w:ascii="Arial" w:eastAsia="Arial" w:hAnsi="Arial" w:cs="Arial"/>
          <w:b/>
          <w:bCs/>
          <w:color w:val="000000" w:themeColor="text1"/>
        </w:rPr>
        <w:t xml:space="preserve"> Heures de dépassement </w:t>
      </w:r>
      <w:r w:rsidRPr="00C03D5A">
        <w:rPr>
          <w:rFonts w:ascii="Arial" w:eastAsia="Arial" w:hAnsi="Arial" w:cs="Arial"/>
          <w:color w:val="000000" w:themeColor="text1"/>
        </w:rPr>
        <w:t>» désigne les heures de mise sur la route d’ambulances immédiatement avant le début prévu d’un quart de travail (aussi connu comme étant un départ hâtif) ainsi qu’immédiatement après la fin prévue d’un quart de travail (aussi connu comme étant une fin tardive);</w:t>
      </w:r>
    </w:p>
    <w:p w14:paraId="44B15551" w14:textId="503AEA8C" w:rsidR="008E5517" w:rsidRPr="00C03D5A" w:rsidRDefault="008E5517" w:rsidP="32BA70A8">
      <w:pPr>
        <w:spacing w:after="0" w:line="240" w:lineRule="auto"/>
        <w:jc w:val="both"/>
        <w:rPr>
          <w:rFonts w:ascii="Arial" w:eastAsia="Arial" w:hAnsi="Arial" w:cs="Arial"/>
          <w:color w:val="000000" w:themeColor="text1"/>
          <w:sz w:val="24"/>
          <w:szCs w:val="24"/>
        </w:rPr>
      </w:pPr>
    </w:p>
    <w:p w14:paraId="737AA559" w14:textId="5802410B"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Pr="00C03D5A">
        <w:rPr>
          <w:rFonts w:ascii="Arial" w:eastAsia="Arial" w:hAnsi="Arial" w:cs="Arial"/>
          <w:b/>
          <w:bCs/>
          <w:color w:val="000000" w:themeColor="text1"/>
        </w:rPr>
        <w:t xml:space="preserve"> Heures de formation</w:t>
      </w:r>
      <w:r w:rsidRPr="00C03D5A">
        <w:rPr>
          <w:rFonts w:ascii="Arial" w:eastAsia="Arial" w:hAnsi="Arial" w:cs="Arial"/>
          <w:color w:val="000000" w:themeColor="text1"/>
        </w:rPr>
        <w:t xml:space="preserve"> » désigne les heures pendant lesquelles un TAP à l’emploi</w:t>
      </w:r>
      <w:r w:rsidR="002F55D6" w:rsidRPr="00C03D5A">
        <w:t xml:space="preserve"> </w:t>
      </w:r>
      <w:r w:rsidR="002F55D6" w:rsidRPr="00C03D5A">
        <w:rPr>
          <w:rFonts w:ascii="Arial" w:eastAsia="Arial" w:hAnsi="Arial" w:cs="Arial"/>
          <w:color w:val="000000" w:themeColor="text1"/>
        </w:rPr>
        <w:t>d’Urgences-Santé</w:t>
      </w:r>
      <w:r w:rsidRPr="00C03D5A">
        <w:rPr>
          <w:rFonts w:ascii="Arial" w:eastAsia="Arial" w:hAnsi="Arial" w:cs="Arial"/>
          <w:color w:val="000000" w:themeColor="text1"/>
        </w:rPr>
        <w:t>, excluant un employé non</w:t>
      </w:r>
      <w:r w:rsidR="00CE1B5F" w:rsidRPr="00C03D5A">
        <w:rPr>
          <w:rFonts w:ascii="Arial" w:eastAsia="Arial" w:hAnsi="Arial" w:cs="Arial"/>
          <w:color w:val="000000" w:themeColor="text1"/>
        </w:rPr>
        <w:t xml:space="preserve"> </w:t>
      </w:r>
      <w:r w:rsidRPr="00C03D5A">
        <w:rPr>
          <w:rFonts w:ascii="Arial" w:eastAsia="Arial" w:hAnsi="Arial" w:cs="Arial"/>
          <w:color w:val="000000" w:themeColor="text1"/>
        </w:rPr>
        <w:t>inscrit au registre national de la main</w:t>
      </w:r>
      <w:del w:id="0" w:author="Auteur">
        <w:r w:rsidRPr="00C03D5A" w:rsidDel="00EA5EFD">
          <w:rPr>
            <w:rFonts w:ascii="Arial" w:eastAsia="Arial" w:hAnsi="Arial" w:cs="Arial"/>
            <w:color w:val="000000" w:themeColor="text1"/>
          </w:rPr>
          <w:delText>-</w:delText>
        </w:r>
      </w:del>
      <w:ins w:id="1" w:author="Auteur">
        <w:r w:rsidR="00EA5EFD" w:rsidRPr="00C03D5A">
          <w:rPr>
            <w:rFonts w:ascii="Arial" w:eastAsia="Arial" w:hAnsi="Arial" w:cs="Arial"/>
            <w:color w:val="000000" w:themeColor="text1"/>
          </w:rPr>
          <w:noBreakHyphen/>
        </w:r>
      </w:ins>
      <w:r w:rsidRPr="00C03D5A">
        <w:rPr>
          <w:rFonts w:ascii="Arial" w:eastAsia="Arial" w:hAnsi="Arial" w:cs="Arial"/>
          <w:color w:val="000000" w:themeColor="text1"/>
        </w:rPr>
        <w:t xml:space="preserve">d’œuvre des TAP, suit le programme de formation et d’amélioration de la qualité établi par le DMN ou une formation obligatoire requise aux termes de l’exercice par le DMN ou le DMR des pouvoirs qui leur sont conférés par la LSPU ou assiste à une rencontre exigée par le DMR dans le cadre de l’assurance qualité; </w:t>
      </w:r>
    </w:p>
    <w:p w14:paraId="57258A88" w14:textId="42AC6EE5" w:rsidR="008E5517" w:rsidRPr="00C03D5A" w:rsidRDefault="008E5517" w:rsidP="32BA70A8">
      <w:pPr>
        <w:spacing w:after="0" w:line="240" w:lineRule="auto"/>
        <w:jc w:val="both"/>
        <w:rPr>
          <w:rFonts w:ascii="Arial" w:eastAsia="Arial" w:hAnsi="Arial" w:cs="Arial"/>
          <w:color w:val="000000" w:themeColor="text1"/>
          <w:sz w:val="24"/>
          <w:szCs w:val="24"/>
        </w:rPr>
      </w:pPr>
    </w:p>
    <w:p w14:paraId="3E86C990" w14:textId="0722E62C" w:rsidR="008E5517" w:rsidRPr="00C03D5A" w:rsidRDefault="78B5E361" w:rsidP="4358F39C">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xml:space="preserve">« </w:t>
      </w:r>
      <w:r w:rsidRPr="00C03D5A">
        <w:rPr>
          <w:rFonts w:ascii="Arial" w:eastAsia="Arial" w:hAnsi="Arial" w:cs="Arial"/>
          <w:b/>
          <w:bCs/>
          <w:color w:val="000000" w:themeColor="text1"/>
        </w:rPr>
        <w:t xml:space="preserve">Heures de services autorisées </w:t>
      </w:r>
      <w:r w:rsidRPr="00C03D5A">
        <w:rPr>
          <w:rFonts w:ascii="Arial" w:eastAsia="Arial" w:hAnsi="Arial" w:cs="Arial"/>
          <w:color w:val="000000" w:themeColor="text1"/>
        </w:rPr>
        <w:t>» désigne</w:t>
      </w:r>
      <w:r w:rsidR="00D528FB">
        <w:rPr>
          <w:rFonts w:ascii="Arial" w:eastAsia="Arial" w:hAnsi="Arial" w:cs="Arial"/>
          <w:color w:val="000000" w:themeColor="text1"/>
        </w:rPr>
        <w:t>nt</w:t>
      </w:r>
      <w:r w:rsidRPr="00C03D5A">
        <w:rPr>
          <w:rFonts w:ascii="Arial" w:eastAsia="Arial" w:hAnsi="Arial" w:cs="Arial"/>
          <w:color w:val="000000" w:themeColor="text1"/>
        </w:rPr>
        <w:t xml:space="preserve"> les heures de services autorisées par le </w:t>
      </w:r>
      <w:r w:rsidR="004A0DF3" w:rsidRPr="00C03D5A">
        <w:rPr>
          <w:rFonts w:ascii="Arial" w:eastAsia="Arial" w:hAnsi="Arial" w:cs="Arial"/>
          <w:color w:val="000000" w:themeColor="text1"/>
        </w:rPr>
        <w:t>Ministre</w:t>
      </w:r>
      <w:r w:rsidRPr="00C03D5A">
        <w:rPr>
          <w:rFonts w:ascii="Arial" w:eastAsia="Arial" w:hAnsi="Arial" w:cs="Arial"/>
          <w:color w:val="000000" w:themeColor="text1"/>
        </w:rPr>
        <w:t xml:space="preserve"> afin de répondre aux besoins de la population, </w:t>
      </w:r>
      <w:r w:rsidR="00CE1B5F" w:rsidRPr="00C03D5A">
        <w:rPr>
          <w:rFonts w:ascii="Arial" w:eastAsia="Arial" w:hAnsi="Arial" w:cs="Arial"/>
          <w:color w:val="000000" w:themeColor="text1"/>
        </w:rPr>
        <w:t>telles qu</w:t>
      </w:r>
      <w:r w:rsidRPr="00C03D5A">
        <w:rPr>
          <w:rFonts w:ascii="Arial" w:eastAsia="Arial" w:hAnsi="Arial" w:cs="Arial"/>
          <w:color w:val="000000" w:themeColor="text1"/>
        </w:rPr>
        <w:t xml:space="preserve">e prévu au Plan d’organisation des services </w:t>
      </w:r>
      <w:bookmarkStart w:id="2" w:name="_Hlk158120014"/>
      <w:r w:rsidRPr="00C03D5A">
        <w:rPr>
          <w:rFonts w:ascii="Arial" w:eastAsia="Arial" w:hAnsi="Arial" w:cs="Arial"/>
          <w:color w:val="000000" w:themeColor="text1"/>
        </w:rPr>
        <w:t>d</w:t>
      </w:r>
      <w:r w:rsidR="002F55D6" w:rsidRPr="00C03D5A">
        <w:rPr>
          <w:rFonts w:ascii="Arial" w:eastAsia="Arial" w:hAnsi="Arial" w:cs="Arial"/>
          <w:color w:val="000000" w:themeColor="text1"/>
        </w:rPr>
        <w:t>’Urgences-Santé</w:t>
      </w:r>
      <w:bookmarkEnd w:id="2"/>
      <w:r w:rsidRPr="00C03D5A">
        <w:rPr>
          <w:rFonts w:ascii="Arial" w:eastAsia="Arial" w:hAnsi="Arial" w:cs="Arial"/>
          <w:color w:val="000000" w:themeColor="text1"/>
        </w:rPr>
        <w:t>;</w:t>
      </w:r>
    </w:p>
    <w:p w14:paraId="382E9CF9" w14:textId="691A6628" w:rsidR="008E5517" w:rsidRPr="00C03D5A" w:rsidRDefault="008E5517" w:rsidP="32BA70A8">
      <w:pPr>
        <w:spacing w:after="0" w:line="240" w:lineRule="auto"/>
        <w:jc w:val="both"/>
        <w:rPr>
          <w:rFonts w:ascii="Arial" w:eastAsia="Arial" w:hAnsi="Arial" w:cs="Arial"/>
          <w:color w:val="000000" w:themeColor="text1"/>
          <w:sz w:val="24"/>
          <w:szCs w:val="24"/>
        </w:rPr>
      </w:pPr>
    </w:p>
    <w:p w14:paraId="304AD6CD" w14:textId="60E4C7C6"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Pr="00C03D5A">
        <w:rPr>
          <w:rFonts w:ascii="Arial" w:eastAsia="Arial" w:hAnsi="Arial" w:cs="Arial"/>
          <w:b/>
          <w:bCs/>
          <w:color w:val="000000" w:themeColor="text1"/>
        </w:rPr>
        <w:t> Heures de services additionnelles </w:t>
      </w:r>
      <w:r w:rsidRPr="00C03D5A">
        <w:rPr>
          <w:rFonts w:ascii="Arial" w:eastAsia="Arial" w:hAnsi="Arial" w:cs="Arial"/>
          <w:color w:val="000000" w:themeColor="text1"/>
        </w:rPr>
        <w:t>» désigne</w:t>
      </w:r>
      <w:r w:rsidR="00E97698">
        <w:rPr>
          <w:rFonts w:ascii="Arial" w:eastAsia="Arial" w:hAnsi="Arial" w:cs="Arial"/>
          <w:color w:val="000000" w:themeColor="text1"/>
        </w:rPr>
        <w:t>nt</w:t>
      </w:r>
      <w:r w:rsidRPr="00C03D5A">
        <w:rPr>
          <w:rFonts w:ascii="Arial" w:eastAsia="Arial" w:hAnsi="Arial" w:cs="Arial"/>
          <w:color w:val="000000" w:themeColor="text1"/>
        </w:rPr>
        <w:t xml:space="preserve"> les heures de services non prévues au Plan d’organisation des services, mais </w:t>
      </w:r>
      <w:r w:rsidR="00DA491C" w:rsidRPr="00C03D5A">
        <w:rPr>
          <w:rFonts w:ascii="Arial" w:eastAsia="Arial" w:hAnsi="Arial" w:cs="Arial"/>
          <w:color w:val="000000" w:themeColor="text1"/>
        </w:rPr>
        <w:t>ajoutées en cours d’exercice par</w:t>
      </w:r>
      <w:r w:rsidRPr="00C03D5A">
        <w:rPr>
          <w:rFonts w:ascii="Arial" w:eastAsia="Arial" w:hAnsi="Arial" w:cs="Arial"/>
          <w:color w:val="000000" w:themeColor="text1"/>
        </w:rPr>
        <w:t xml:space="preserve"> Urgences-santé </w:t>
      </w:r>
      <w:r w:rsidR="00DA491C" w:rsidRPr="00C03D5A">
        <w:rPr>
          <w:rFonts w:ascii="Arial" w:eastAsia="Arial" w:hAnsi="Arial" w:cs="Arial"/>
          <w:color w:val="000000" w:themeColor="text1"/>
        </w:rPr>
        <w:t>afin de</w:t>
      </w:r>
      <w:r w:rsidRPr="00C03D5A">
        <w:rPr>
          <w:rFonts w:ascii="Arial" w:eastAsia="Arial" w:hAnsi="Arial" w:cs="Arial"/>
          <w:color w:val="000000" w:themeColor="text1"/>
        </w:rPr>
        <w:t xml:space="preserve"> répondre aux besoins de la population;</w:t>
      </w:r>
    </w:p>
    <w:p w14:paraId="1648153F" w14:textId="0F02A2B2" w:rsidR="008E5517" w:rsidRPr="00C03D5A" w:rsidRDefault="008E5517" w:rsidP="32BA70A8">
      <w:pPr>
        <w:spacing w:after="0" w:line="240" w:lineRule="auto"/>
        <w:jc w:val="both"/>
        <w:rPr>
          <w:rFonts w:ascii="Arial" w:eastAsia="Arial" w:hAnsi="Arial" w:cs="Arial"/>
          <w:color w:val="000000" w:themeColor="text1"/>
          <w:sz w:val="24"/>
          <w:szCs w:val="24"/>
        </w:rPr>
      </w:pPr>
    </w:p>
    <w:p w14:paraId="0ED8FAC7" w14:textId="311E82AB"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lastRenderedPageBreak/>
        <w:t>«</w:t>
      </w:r>
      <w:r w:rsidRPr="00C03D5A">
        <w:rPr>
          <w:rFonts w:ascii="Arial" w:eastAsia="Arial" w:hAnsi="Arial" w:cs="Arial"/>
          <w:b/>
          <w:bCs/>
          <w:color w:val="000000" w:themeColor="text1"/>
        </w:rPr>
        <w:t> Heures de services additionnelles livrées </w:t>
      </w:r>
      <w:r w:rsidRPr="00C03D5A">
        <w:rPr>
          <w:rFonts w:ascii="Arial" w:eastAsia="Arial" w:hAnsi="Arial" w:cs="Arial"/>
          <w:color w:val="000000" w:themeColor="text1"/>
        </w:rPr>
        <w:t>» désigne les heures de mise sur la route des ambulances conformément aux heures de services additionnelles, à l’exclusion des périodes durant lesquelles se produit une rupture de services. Les heures de services additionnelles livrées n’incluent pas les heures de dépassement;</w:t>
      </w:r>
    </w:p>
    <w:p w14:paraId="6057F1C4" w14:textId="04C36816" w:rsidR="008E5517" w:rsidRPr="00C03D5A" w:rsidRDefault="008E5517" w:rsidP="32BA70A8">
      <w:pPr>
        <w:spacing w:after="0" w:line="240" w:lineRule="auto"/>
        <w:jc w:val="both"/>
        <w:rPr>
          <w:rFonts w:ascii="Arial" w:eastAsia="Arial" w:hAnsi="Arial" w:cs="Arial"/>
          <w:color w:val="000000" w:themeColor="text1"/>
          <w:sz w:val="24"/>
          <w:szCs w:val="24"/>
        </w:rPr>
      </w:pPr>
    </w:p>
    <w:p w14:paraId="43895943" w14:textId="4F137197"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xml:space="preserve"> «</w:t>
      </w:r>
      <w:r w:rsidRPr="00C03D5A">
        <w:rPr>
          <w:rFonts w:ascii="Arial" w:eastAsia="Arial" w:hAnsi="Arial" w:cs="Arial"/>
          <w:b/>
          <w:bCs/>
          <w:color w:val="000000" w:themeColor="text1"/>
        </w:rPr>
        <w:t xml:space="preserve"> Heures de services livrées </w:t>
      </w:r>
      <w:r w:rsidRPr="00C03D5A">
        <w:rPr>
          <w:rFonts w:ascii="Arial" w:eastAsia="Arial" w:hAnsi="Arial" w:cs="Arial"/>
          <w:color w:val="000000" w:themeColor="text1"/>
        </w:rPr>
        <w:t>» désigne les heures de mise sur la route des ambulances conformément aux heures de services autorisées, à l’exclusion des périodes durant lesquelles se produit une rupture de services. Les heures de services livrées n’incluent pas les heures de dépassement;</w:t>
      </w:r>
    </w:p>
    <w:p w14:paraId="518B918B" w14:textId="7FF3D5B9" w:rsidR="008E5517" w:rsidRPr="00C03D5A" w:rsidRDefault="008E5517" w:rsidP="32BA70A8">
      <w:pPr>
        <w:spacing w:after="0" w:line="240" w:lineRule="auto"/>
        <w:jc w:val="both"/>
        <w:rPr>
          <w:rFonts w:ascii="Arial" w:eastAsia="Arial" w:hAnsi="Arial" w:cs="Arial"/>
          <w:color w:val="000000" w:themeColor="text1"/>
          <w:sz w:val="24"/>
          <w:szCs w:val="24"/>
        </w:rPr>
      </w:pPr>
    </w:p>
    <w:p w14:paraId="31BEAD01" w14:textId="2E5DF253"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eop"/>
          <w:rFonts w:ascii="Arial" w:eastAsia="Arial" w:hAnsi="Arial" w:cs="Arial"/>
          <w:color w:val="000000" w:themeColor="text1"/>
          <w:sz w:val="24"/>
          <w:szCs w:val="24"/>
        </w:rPr>
        <w:t xml:space="preserve">« </w:t>
      </w:r>
      <w:r w:rsidRPr="00C03D5A">
        <w:rPr>
          <w:rStyle w:val="eop"/>
          <w:rFonts w:ascii="Arial" w:eastAsia="Arial" w:hAnsi="Arial" w:cs="Arial"/>
          <w:b/>
          <w:bCs/>
          <w:color w:val="000000" w:themeColor="text1"/>
          <w:sz w:val="24"/>
          <w:szCs w:val="24"/>
        </w:rPr>
        <w:t xml:space="preserve">Heures de services non livrées </w:t>
      </w:r>
      <w:r w:rsidRPr="00C03D5A">
        <w:rPr>
          <w:rFonts w:ascii="Arial" w:eastAsia="Arial" w:hAnsi="Arial" w:cs="Arial"/>
          <w:color w:val="000000" w:themeColor="text1"/>
          <w:sz w:val="24"/>
          <w:szCs w:val="24"/>
        </w:rPr>
        <w:t>» désigne le résultat obtenu en soustrayant les heures de services livrées des heures de services autorisées;</w:t>
      </w:r>
    </w:p>
    <w:p w14:paraId="3A098805" w14:textId="3951B6BF" w:rsidR="008E5517" w:rsidRPr="00C03D5A" w:rsidRDefault="008E5517" w:rsidP="32BA70A8">
      <w:pPr>
        <w:spacing w:after="0" w:line="240" w:lineRule="auto"/>
        <w:jc w:val="both"/>
        <w:rPr>
          <w:rFonts w:ascii="Arial" w:eastAsia="Arial" w:hAnsi="Arial" w:cs="Arial"/>
          <w:color w:val="000000" w:themeColor="text1"/>
          <w:sz w:val="24"/>
          <w:szCs w:val="24"/>
        </w:rPr>
      </w:pPr>
    </w:p>
    <w:p w14:paraId="34C2A4CB" w14:textId="70E83846"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Pr="00C03D5A">
        <w:rPr>
          <w:rFonts w:ascii="Arial" w:eastAsia="Arial" w:hAnsi="Arial" w:cs="Arial"/>
          <w:b/>
          <w:bCs/>
          <w:color w:val="000000" w:themeColor="text1"/>
        </w:rPr>
        <w:t> Intervention</w:t>
      </w:r>
      <w:r w:rsidRPr="00C03D5A">
        <w:rPr>
          <w:rFonts w:ascii="Arial" w:eastAsia="Arial" w:hAnsi="Arial" w:cs="Arial"/>
          <w:color w:val="000000" w:themeColor="text1"/>
        </w:rPr>
        <w:t> » désigne l’ensemble des actes posés par un TAP pour l’appréciation d’une situation et/ou des interventions cliniques auprès d’un usager;</w:t>
      </w:r>
    </w:p>
    <w:p w14:paraId="72064DBC" w14:textId="026028BA" w:rsidR="008E5517" w:rsidRPr="00C03D5A" w:rsidRDefault="008E5517" w:rsidP="32BA70A8">
      <w:pPr>
        <w:spacing w:after="0" w:line="240" w:lineRule="auto"/>
        <w:jc w:val="both"/>
        <w:rPr>
          <w:rFonts w:ascii="Arial" w:eastAsia="Arial" w:hAnsi="Arial" w:cs="Arial"/>
          <w:color w:val="000000" w:themeColor="text1"/>
          <w:sz w:val="24"/>
          <w:szCs w:val="24"/>
        </w:rPr>
      </w:pPr>
    </w:p>
    <w:p w14:paraId="12ECA6E4" w14:textId="3B29A299"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w:t>
      </w:r>
      <w:r w:rsidRPr="00C03D5A">
        <w:rPr>
          <w:rFonts w:ascii="Arial" w:eastAsia="Arial" w:hAnsi="Arial" w:cs="Arial"/>
          <w:b/>
          <w:bCs/>
          <w:color w:val="000000" w:themeColor="text1"/>
        </w:rPr>
        <w:t>Lois applicables</w:t>
      </w:r>
      <w:r w:rsidRPr="00C03D5A">
        <w:rPr>
          <w:rFonts w:ascii="Arial" w:eastAsia="Arial" w:hAnsi="Arial" w:cs="Arial"/>
          <w:color w:val="000000" w:themeColor="text1"/>
        </w:rPr>
        <w:t> » désigne toutes les lois adoptées par le Parlement du Canada, l’Assemblée nationale du Québec ainsi que tous les règlements, décrets ou arrêtés adoptés en vertu de ces lois, qui sont en vigueur dans la province de Québec;</w:t>
      </w:r>
    </w:p>
    <w:p w14:paraId="3EBC5AB5" w14:textId="1FA0430F" w:rsidR="008E5517" w:rsidRPr="00C03D5A" w:rsidRDefault="008E5517" w:rsidP="32BA70A8">
      <w:pPr>
        <w:spacing w:after="0" w:line="240" w:lineRule="auto"/>
        <w:jc w:val="both"/>
        <w:rPr>
          <w:rFonts w:ascii="Arial" w:eastAsia="Arial" w:hAnsi="Arial" w:cs="Arial"/>
          <w:color w:val="000000" w:themeColor="text1"/>
          <w:sz w:val="24"/>
          <w:szCs w:val="24"/>
        </w:rPr>
      </w:pPr>
    </w:p>
    <w:p w14:paraId="4E8CD9DD" w14:textId="3335E32B"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w:t>
      </w:r>
      <w:r w:rsidRPr="00C03D5A">
        <w:rPr>
          <w:rFonts w:ascii="Arial" w:eastAsia="Arial" w:hAnsi="Arial" w:cs="Arial"/>
          <w:b/>
          <w:bCs/>
          <w:color w:val="000000" w:themeColor="text1"/>
        </w:rPr>
        <w:t>LSPU</w:t>
      </w:r>
      <w:r w:rsidRPr="00C03D5A">
        <w:rPr>
          <w:rFonts w:ascii="Arial" w:eastAsia="Arial" w:hAnsi="Arial" w:cs="Arial"/>
          <w:color w:val="000000" w:themeColor="text1"/>
        </w:rPr>
        <w:t> » désigne la Loi sur les services préhospitaliers d’urgence (RLRQ, chapitre S</w:t>
      </w:r>
      <w:r w:rsidR="00E43A73" w:rsidRPr="00C03D5A">
        <w:rPr>
          <w:rFonts w:ascii="Arial" w:eastAsia="Arial" w:hAnsi="Arial" w:cs="Arial"/>
          <w:color w:val="000000" w:themeColor="text1"/>
        </w:rPr>
        <w:noBreakHyphen/>
      </w:r>
      <w:r w:rsidRPr="00C03D5A">
        <w:rPr>
          <w:rFonts w:ascii="Arial" w:eastAsia="Arial" w:hAnsi="Arial" w:cs="Arial"/>
          <w:color w:val="000000" w:themeColor="text1"/>
        </w:rPr>
        <w:t>6.2);</w:t>
      </w:r>
    </w:p>
    <w:p w14:paraId="336CFDB6" w14:textId="7D635632" w:rsidR="008E5517" w:rsidRPr="00C03D5A" w:rsidRDefault="008E5517" w:rsidP="32BA70A8">
      <w:pPr>
        <w:spacing w:after="0" w:line="240" w:lineRule="auto"/>
        <w:jc w:val="both"/>
        <w:rPr>
          <w:rFonts w:ascii="Arial" w:eastAsia="Arial" w:hAnsi="Arial" w:cs="Arial"/>
          <w:color w:val="000000" w:themeColor="text1"/>
          <w:sz w:val="24"/>
          <w:szCs w:val="24"/>
        </w:rPr>
      </w:pPr>
    </w:p>
    <w:p w14:paraId="51B035A5" w14:textId="0E2A5B36"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b/>
          <w:bCs/>
          <w:color w:val="000000" w:themeColor="text1"/>
          <w:sz w:val="24"/>
          <w:szCs w:val="24"/>
        </w:rPr>
        <w:t> </w:t>
      </w:r>
      <w:r w:rsidR="004A0DF3" w:rsidRPr="00C03D5A">
        <w:rPr>
          <w:rStyle w:val="normaltextrun"/>
          <w:rFonts w:ascii="Arial" w:eastAsia="Arial" w:hAnsi="Arial" w:cs="Arial"/>
          <w:b/>
          <w:bCs/>
          <w:color w:val="000000" w:themeColor="text1"/>
          <w:sz w:val="24"/>
          <w:szCs w:val="24"/>
        </w:rPr>
        <w:t>Ministre</w:t>
      </w:r>
      <w:r w:rsidRPr="00C03D5A">
        <w:rPr>
          <w:rStyle w:val="normaltextrun"/>
          <w:rFonts w:ascii="Arial" w:eastAsia="Arial" w:hAnsi="Arial" w:cs="Arial"/>
          <w:b/>
          <w:bCs/>
          <w:color w:val="000000" w:themeColor="text1"/>
          <w:sz w:val="24"/>
          <w:szCs w:val="24"/>
        </w:rPr>
        <w:t> </w:t>
      </w:r>
      <w:r w:rsidRPr="00C03D5A">
        <w:rPr>
          <w:rStyle w:val="normaltextrun"/>
          <w:rFonts w:ascii="Arial" w:eastAsia="Arial" w:hAnsi="Arial" w:cs="Arial"/>
          <w:color w:val="000000" w:themeColor="text1"/>
          <w:sz w:val="24"/>
          <w:szCs w:val="24"/>
        </w:rPr>
        <w:t>» a le sens qui lui est attribué dans l</w:t>
      </w:r>
      <w:r w:rsidR="007A2138"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color w:val="000000" w:themeColor="text1"/>
          <w:sz w:val="24"/>
          <w:szCs w:val="24"/>
        </w:rPr>
        <w:t>EGI;</w:t>
      </w:r>
    </w:p>
    <w:p w14:paraId="6DC872FF" w14:textId="48C69943" w:rsidR="008E5517" w:rsidRPr="00C03D5A" w:rsidRDefault="008E5517" w:rsidP="32BA70A8">
      <w:pPr>
        <w:spacing w:after="0" w:line="240" w:lineRule="auto"/>
        <w:jc w:val="both"/>
        <w:rPr>
          <w:rFonts w:ascii="Times New Roman" w:eastAsia="Times New Roman" w:hAnsi="Times New Roman" w:cs="Times New Roman"/>
          <w:color w:val="000000" w:themeColor="text1"/>
          <w:sz w:val="24"/>
          <w:szCs w:val="24"/>
        </w:rPr>
      </w:pPr>
    </w:p>
    <w:p w14:paraId="10C36769" w14:textId="652D702C"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b/>
          <w:bCs/>
          <w:color w:val="000000" w:themeColor="text1"/>
          <w:sz w:val="24"/>
          <w:szCs w:val="24"/>
        </w:rPr>
        <w:t> Parties </w:t>
      </w:r>
      <w:r w:rsidRPr="00C03D5A">
        <w:rPr>
          <w:rStyle w:val="normaltextrun"/>
          <w:rFonts w:ascii="Arial" w:eastAsia="Arial" w:hAnsi="Arial" w:cs="Arial"/>
          <w:color w:val="000000" w:themeColor="text1"/>
          <w:sz w:val="24"/>
          <w:szCs w:val="24"/>
        </w:rPr>
        <w:t>» au sens qui lui est attribué dans l</w:t>
      </w:r>
      <w:r w:rsidR="007A2138"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color w:val="000000" w:themeColor="text1"/>
          <w:sz w:val="24"/>
          <w:szCs w:val="24"/>
        </w:rPr>
        <w:t>EGI; </w:t>
      </w:r>
    </w:p>
    <w:p w14:paraId="30E8FF0C" w14:textId="4E6D47E7" w:rsidR="008E5517" w:rsidRPr="00C03D5A" w:rsidRDefault="008E5517" w:rsidP="32BA70A8">
      <w:pPr>
        <w:spacing w:after="0" w:line="240" w:lineRule="auto"/>
        <w:jc w:val="both"/>
        <w:rPr>
          <w:rFonts w:ascii="Times New Roman" w:eastAsia="Times New Roman" w:hAnsi="Times New Roman" w:cs="Times New Roman"/>
          <w:color w:val="000000" w:themeColor="text1"/>
          <w:sz w:val="24"/>
          <w:szCs w:val="24"/>
        </w:rPr>
      </w:pPr>
    </w:p>
    <w:p w14:paraId="60CFEF98" w14:textId="39FD0914" w:rsidR="008E5517" w:rsidRPr="00C03D5A" w:rsidRDefault="78B5E361" w:rsidP="4358F39C">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w:t>
      </w:r>
      <w:r w:rsidRPr="00C03D5A">
        <w:rPr>
          <w:rFonts w:ascii="Arial" w:eastAsia="Arial" w:hAnsi="Arial" w:cs="Arial"/>
          <w:b/>
          <w:bCs/>
          <w:color w:val="000000" w:themeColor="text1"/>
        </w:rPr>
        <w:t xml:space="preserve">Période </w:t>
      </w:r>
      <w:r w:rsidR="007408B8" w:rsidRPr="00C03D5A">
        <w:rPr>
          <w:rFonts w:ascii="Arial" w:eastAsia="Arial" w:hAnsi="Arial" w:cs="Arial"/>
          <w:b/>
          <w:bCs/>
          <w:color w:val="000000" w:themeColor="text1"/>
        </w:rPr>
        <w:t>financière</w:t>
      </w:r>
      <w:r w:rsidRPr="00C03D5A">
        <w:rPr>
          <w:rFonts w:ascii="Arial" w:eastAsia="Arial" w:hAnsi="Arial" w:cs="Arial"/>
          <w:b/>
          <w:bCs/>
          <w:color w:val="000000" w:themeColor="text1"/>
        </w:rPr>
        <w:t> </w:t>
      </w:r>
      <w:r w:rsidRPr="00C03D5A">
        <w:rPr>
          <w:rFonts w:ascii="Arial" w:eastAsia="Arial" w:hAnsi="Arial" w:cs="Arial"/>
          <w:color w:val="000000" w:themeColor="text1"/>
        </w:rPr>
        <w:t>» désigne</w:t>
      </w:r>
      <w:r w:rsidR="005F5805" w:rsidRPr="00C03D5A">
        <w:rPr>
          <w:rFonts w:ascii="Arial" w:eastAsia="Arial" w:hAnsi="Arial" w:cs="Arial"/>
          <w:color w:val="000000" w:themeColor="text1"/>
        </w:rPr>
        <w:t xml:space="preserve"> </w:t>
      </w:r>
      <w:r w:rsidRPr="00C03D5A">
        <w:rPr>
          <w:rFonts w:ascii="Arial" w:eastAsia="Arial" w:hAnsi="Arial" w:cs="Arial"/>
          <w:color w:val="000000" w:themeColor="text1"/>
        </w:rPr>
        <w:t xml:space="preserve">chacune des treize (13) périodes établies selon le calendrier du </w:t>
      </w:r>
      <w:r w:rsidR="004A0DF3" w:rsidRPr="00C03D5A">
        <w:rPr>
          <w:rFonts w:ascii="Arial" w:eastAsia="Arial" w:hAnsi="Arial" w:cs="Arial"/>
          <w:color w:val="000000" w:themeColor="text1"/>
        </w:rPr>
        <w:t>Ministre</w:t>
      </w:r>
      <w:r w:rsidR="00C36489" w:rsidRPr="00C03D5A">
        <w:rPr>
          <w:rFonts w:ascii="Arial" w:eastAsia="Arial" w:hAnsi="Arial" w:cs="Arial"/>
          <w:color w:val="000000" w:themeColor="text1"/>
        </w:rPr>
        <w:t xml:space="preserve"> pour le</w:t>
      </w:r>
      <w:r w:rsidR="007408B8" w:rsidRPr="00C03D5A">
        <w:rPr>
          <w:rFonts w:ascii="Arial" w:eastAsia="Arial" w:hAnsi="Arial" w:cs="Arial"/>
          <w:color w:val="000000" w:themeColor="text1"/>
        </w:rPr>
        <w:t xml:space="preserve"> financement de</w:t>
      </w:r>
      <w:r w:rsidR="00C36489" w:rsidRPr="00C03D5A">
        <w:rPr>
          <w:rFonts w:ascii="Arial" w:eastAsia="Arial" w:hAnsi="Arial" w:cs="Arial"/>
          <w:color w:val="000000" w:themeColor="text1"/>
        </w:rPr>
        <w:t>s services préhospitaliers d’urgence</w:t>
      </w:r>
      <w:r w:rsidRPr="00C03D5A">
        <w:rPr>
          <w:rFonts w:ascii="Arial" w:eastAsia="Arial" w:hAnsi="Arial" w:cs="Arial"/>
          <w:color w:val="000000" w:themeColor="text1"/>
        </w:rPr>
        <w:t>;</w:t>
      </w:r>
    </w:p>
    <w:p w14:paraId="7C66BD58" w14:textId="6F22C8EB" w:rsidR="008E5517" w:rsidRPr="00C03D5A" w:rsidRDefault="008E5517" w:rsidP="32BA70A8">
      <w:pPr>
        <w:spacing w:after="0" w:line="240" w:lineRule="auto"/>
        <w:jc w:val="both"/>
        <w:rPr>
          <w:rFonts w:ascii="Arial" w:eastAsia="Arial" w:hAnsi="Arial" w:cs="Arial"/>
          <w:color w:val="000000" w:themeColor="text1"/>
          <w:sz w:val="24"/>
          <w:szCs w:val="24"/>
        </w:rPr>
      </w:pPr>
    </w:p>
    <w:p w14:paraId="1A2AC3D5" w14:textId="15ED26ED" w:rsidR="008E5517" w:rsidRPr="00C03D5A" w:rsidRDefault="78B5E361" w:rsidP="32BA70A8">
      <w:pPr>
        <w:spacing w:after="0" w:line="240" w:lineRule="auto"/>
        <w:jc w:val="both"/>
        <w:rPr>
          <w:rStyle w:val="normaltextrun"/>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Plan d’organisation des services</w:t>
      </w:r>
      <w:r w:rsidRPr="00C03D5A">
        <w:rPr>
          <w:rStyle w:val="normaltextrun"/>
          <w:rFonts w:ascii="Arial" w:eastAsia="Arial" w:hAnsi="Arial" w:cs="Arial"/>
          <w:color w:val="000000" w:themeColor="text1"/>
          <w:sz w:val="24"/>
          <w:szCs w:val="24"/>
        </w:rPr>
        <w:t xml:space="preserve"> » désigne le plan établi par le </w:t>
      </w:r>
      <w:r w:rsidR="004A0DF3" w:rsidRPr="00C03D5A">
        <w:rPr>
          <w:rStyle w:val="normaltextrun"/>
          <w:rFonts w:ascii="Arial" w:eastAsia="Arial" w:hAnsi="Arial" w:cs="Arial"/>
          <w:color w:val="000000" w:themeColor="text1"/>
          <w:sz w:val="24"/>
          <w:szCs w:val="24"/>
        </w:rPr>
        <w:t>Ministre</w:t>
      </w:r>
      <w:r w:rsidRPr="00C03D5A">
        <w:rPr>
          <w:rStyle w:val="normaltextrun"/>
          <w:rFonts w:ascii="Arial" w:eastAsia="Arial" w:hAnsi="Arial" w:cs="Arial"/>
          <w:color w:val="000000" w:themeColor="text1"/>
          <w:sz w:val="24"/>
          <w:szCs w:val="24"/>
        </w:rPr>
        <w:t xml:space="preserve"> et précisant notamment le nombre annuel d’heures de services autorisées;</w:t>
      </w:r>
    </w:p>
    <w:p w14:paraId="264C202C" w14:textId="77777777" w:rsidR="006B2E15" w:rsidRPr="00C03D5A" w:rsidRDefault="006B2E15" w:rsidP="32BA70A8">
      <w:pPr>
        <w:spacing w:after="0" w:line="240" w:lineRule="auto"/>
        <w:jc w:val="both"/>
        <w:rPr>
          <w:rStyle w:val="normaltextrun"/>
          <w:rFonts w:ascii="Arial" w:eastAsia="Arial" w:hAnsi="Arial" w:cs="Arial"/>
          <w:color w:val="000000" w:themeColor="text1"/>
          <w:sz w:val="24"/>
          <w:szCs w:val="24"/>
        </w:rPr>
      </w:pPr>
    </w:p>
    <w:p w14:paraId="5610B840" w14:textId="73E637A5" w:rsidR="006B2E15" w:rsidRPr="00C03D5A" w:rsidRDefault="006B2E15"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b/>
          <w:bCs/>
          <w:color w:val="000000" w:themeColor="text1"/>
          <w:sz w:val="24"/>
          <w:szCs w:val="24"/>
        </w:rPr>
        <w:t> Plan de contingence</w:t>
      </w:r>
      <w:r w:rsidRPr="00C03D5A">
        <w:rPr>
          <w:rStyle w:val="normaltextrun"/>
          <w:rFonts w:ascii="Arial" w:eastAsia="Arial" w:hAnsi="Arial" w:cs="Arial"/>
          <w:color w:val="000000" w:themeColor="text1"/>
          <w:sz w:val="24"/>
          <w:szCs w:val="24"/>
        </w:rPr>
        <w:t xml:space="preserve"> » désigne le plan précisant les mesures nécessaires visant à assurer la continuité des services </w:t>
      </w:r>
      <w:r w:rsidR="00C039F5" w:rsidRPr="00C03D5A">
        <w:rPr>
          <w:rStyle w:val="normaltextrun"/>
          <w:rFonts w:ascii="Arial" w:eastAsia="Arial" w:hAnsi="Arial" w:cs="Arial"/>
          <w:color w:val="000000" w:themeColor="text1"/>
          <w:sz w:val="24"/>
          <w:szCs w:val="24"/>
        </w:rPr>
        <w:t>du CCS</w:t>
      </w:r>
      <w:r w:rsidRPr="00C03D5A">
        <w:rPr>
          <w:rStyle w:val="normaltextrun"/>
          <w:rFonts w:ascii="Arial" w:eastAsia="Arial" w:hAnsi="Arial" w:cs="Arial"/>
          <w:color w:val="000000" w:themeColor="text1"/>
          <w:sz w:val="24"/>
          <w:szCs w:val="24"/>
        </w:rPr>
        <w:t xml:space="preserve"> prévus à l’entente et à éviter une rupture de services; </w:t>
      </w:r>
    </w:p>
    <w:p w14:paraId="63FAE686" w14:textId="5CED7C1F" w:rsidR="008E5517" w:rsidRPr="00C03D5A" w:rsidRDefault="008E5517" w:rsidP="32BA70A8">
      <w:pPr>
        <w:spacing w:after="0" w:line="240" w:lineRule="auto"/>
        <w:jc w:val="both"/>
        <w:rPr>
          <w:rFonts w:ascii="Arial" w:eastAsia="Arial" w:hAnsi="Arial" w:cs="Arial"/>
          <w:color w:val="000000" w:themeColor="text1"/>
          <w:sz w:val="24"/>
          <w:szCs w:val="24"/>
        </w:rPr>
      </w:pPr>
    </w:p>
    <w:p w14:paraId="36E3AD45" w14:textId="1907E6F2"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b/>
          <w:bCs/>
          <w:color w:val="000000" w:themeColor="text1"/>
          <w:sz w:val="24"/>
          <w:szCs w:val="24"/>
        </w:rPr>
        <w:t> Plan de continuité des services</w:t>
      </w:r>
      <w:r w:rsidRPr="00C03D5A">
        <w:rPr>
          <w:rStyle w:val="normaltextrun"/>
          <w:rFonts w:ascii="Arial" w:eastAsia="Arial" w:hAnsi="Arial" w:cs="Arial"/>
          <w:color w:val="000000" w:themeColor="text1"/>
          <w:sz w:val="24"/>
          <w:szCs w:val="24"/>
        </w:rPr>
        <w:t xml:space="preserve"> » désigne le plan précisant les mesures nécessaires visant à assurer la continuité des services ambulanciers prévus à l’entente et à éviter une rupture de services; </w:t>
      </w:r>
    </w:p>
    <w:p w14:paraId="612ED594" w14:textId="6B07D2A6" w:rsidR="008E5517" w:rsidRPr="00C03D5A" w:rsidRDefault="008E5517" w:rsidP="32BA70A8">
      <w:pPr>
        <w:spacing w:after="0" w:line="240" w:lineRule="auto"/>
        <w:jc w:val="both"/>
        <w:rPr>
          <w:rFonts w:ascii="Arial" w:eastAsia="Arial" w:hAnsi="Arial" w:cs="Arial"/>
          <w:color w:val="000000" w:themeColor="text1"/>
          <w:sz w:val="24"/>
          <w:szCs w:val="24"/>
        </w:rPr>
      </w:pPr>
    </w:p>
    <w:p w14:paraId="653E78FD" w14:textId="19DE2350"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Plan de déploiement </w:t>
      </w:r>
      <w:r w:rsidRPr="00C03D5A">
        <w:rPr>
          <w:rStyle w:val="normaltextrun"/>
          <w:rFonts w:ascii="Arial" w:eastAsia="Arial" w:hAnsi="Arial" w:cs="Arial"/>
          <w:color w:val="000000" w:themeColor="text1"/>
          <w:sz w:val="24"/>
          <w:szCs w:val="24"/>
        </w:rPr>
        <w:t>» désigne le plan précisant le détail de la planification des ressources ambulancières afin de se conformer au Plan d’organisation des services; </w:t>
      </w:r>
    </w:p>
    <w:p w14:paraId="053833B5" w14:textId="3C6E9275" w:rsidR="008E5517" w:rsidRPr="00C03D5A" w:rsidRDefault="008E5517" w:rsidP="32BA70A8">
      <w:pPr>
        <w:spacing w:after="0" w:line="240" w:lineRule="auto"/>
        <w:jc w:val="both"/>
        <w:rPr>
          <w:rFonts w:ascii="Arial" w:eastAsia="Arial" w:hAnsi="Arial" w:cs="Arial"/>
          <w:color w:val="000000" w:themeColor="text1"/>
          <w:sz w:val="24"/>
          <w:szCs w:val="24"/>
        </w:rPr>
      </w:pPr>
    </w:p>
    <w:p w14:paraId="3DFABB56" w14:textId="43D0F40F" w:rsidR="008E5517" w:rsidRPr="00C03D5A" w:rsidRDefault="78B5E361" w:rsidP="32BA70A8">
      <w:pPr>
        <w:pStyle w:val="Style2"/>
        <w:tabs>
          <w:tab w:val="clear" w:pos="720"/>
        </w:tabs>
        <w:spacing w:after="0" w:line="240" w:lineRule="auto"/>
        <w:ind w:left="0" w:hanging="12"/>
        <w:rPr>
          <w:rFonts w:eastAsia="Arial"/>
          <w:color w:val="000000" w:themeColor="text1"/>
        </w:rPr>
      </w:pPr>
      <w:r w:rsidRPr="00C03D5A">
        <w:rPr>
          <w:rFonts w:eastAsia="Arial"/>
          <w:b w:val="0"/>
          <w:bCs w:val="0"/>
          <w:color w:val="000000" w:themeColor="text1"/>
        </w:rPr>
        <w:t>«</w:t>
      </w:r>
      <w:r w:rsidRPr="00C03D5A">
        <w:rPr>
          <w:rFonts w:eastAsia="Arial"/>
          <w:color w:val="000000" w:themeColor="text1"/>
        </w:rPr>
        <w:t> Ressources ambulancières</w:t>
      </w:r>
      <w:r w:rsidRPr="00C03D5A">
        <w:rPr>
          <w:rFonts w:eastAsia="Arial"/>
          <w:b w:val="0"/>
          <w:bCs w:val="0"/>
          <w:color w:val="000000" w:themeColor="text1"/>
        </w:rPr>
        <w:t> » désigne</w:t>
      </w:r>
      <w:r w:rsidR="00E97698">
        <w:rPr>
          <w:rFonts w:eastAsia="Arial"/>
          <w:b w:val="0"/>
          <w:bCs w:val="0"/>
          <w:color w:val="000000" w:themeColor="text1"/>
        </w:rPr>
        <w:t>nt</w:t>
      </w:r>
      <w:r w:rsidRPr="00C03D5A">
        <w:rPr>
          <w:rFonts w:eastAsia="Arial"/>
          <w:b w:val="0"/>
          <w:bCs w:val="0"/>
          <w:color w:val="000000" w:themeColor="text1"/>
        </w:rPr>
        <w:t xml:space="preserve"> les ressources humaines, matérielles et technologiques requises pour réaliser le Plan d’organisation des services et le Plan de déploiement;</w:t>
      </w:r>
    </w:p>
    <w:p w14:paraId="20112C0A" w14:textId="246A5317" w:rsidR="008E5517" w:rsidRPr="00C03D5A" w:rsidRDefault="008E5517" w:rsidP="32BA70A8">
      <w:pPr>
        <w:pStyle w:val="Style2"/>
        <w:tabs>
          <w:tab w:val="clear" w:pos="720"/>
        </w:tabs>
        <w:spacing w:after="0" w:line="240" w:lineRule="auto"/>
        <w:ind w:left="0" w:hanging="12"/>
        <w:rPr>
          <w:rFonts w:eastAsia="Arial"/>
          <w:b w:val="0"/>
          <w:bCs w:val="0"/>
          <w:color w:val="000000" w:themeColor="text1"/>
        </w:rPr>
      </w:pPr>
    </w:p>
    <w:p w14:paraId="737B5216" w14:textId="201222C4" w:rsidR="008E5517" w:rsidRPr="00C03D5A" w:rsidRDefault="78B5E361" w:rsidP="32BA70A8">
      <w:pPr>
        <w:pStyle w:val="Style2"/>
        <w:tabs>
          <w:tab w:val="clear" w:pos="720"/>
        </w:tabs>
        <w:spacing w:line="240" w:lineRule="auto"/>
        <w:ind w:left="0" w:hanging="12"/>
        <w:rPr>
          <w:rFonts w:eastAsia="Arial"/>
          <w:color w:val="000000" w:themeColor="text1"/>
        </w:rPr>
      </w:pPr>
      <w:r w:rsidRPr="00C03D5A">
        <w:rPr>
          <w:rFonts w:eastAsia="Arial"/>
          <w:color w:val="000000" w:themeColor="text1"/>
        </w:rPr>
        <w:t xml:space="preserve">« Rupture de services » </w:t>
      </w:r>
      <w:r w:rsidRPr="00C03D5A">
        <w:rPr>
          <w:rFonts w:eastAsia="Arial"/>
          <w:b w:val="0"/>
          <w:bCs w:val="0"/>
          <w:color w:val="000000" w:themeColor="text1"/>
        </w:rPr>
        <w:t>désigne toute période pendant laquelle les ambulances ne sont pas mises en services conformément au Plan de déploiement ou aux heures de services additionnelles, incluant notamment</w:t>
      </w:r>
      <w:r w:rsidR="00785255" w:rsidRPr="00C03D5A">
        <w:rPr>
          <w:rFonts w:eastAsia="Arial"/>
          <w:b w:val="0"/>
          <w:bCs w:val="0"/>
          <w:color w:val="000000" w:themeColor="text1"/>
        </w:rPr>
        <w:t> </w:t>
      </w:r>
      <w:r w:rsidRPr="00C03D5A">
        <w:rPr>
          <w:rFonts w:eastAsia="Arial"/>
          <w:b w:val="0"/>
          <w:bCs w:val="0"/>
          <w:color w:val="000000" w:themeColor="text1"/>
        </w:rPr>
        <w:t>:</w:t>
      </w:r>
      <w:r w:rsidRPr="00C03D5A">
        <w:rPr>
          <w:rFonts w:eastAsia="Arial"/>
          <w:color w:val="000000" w:themeColor="text1"/>
        </w:rPr>
        <w:t xml:space="preserve"> </w:t>
      </w:r>
    </w:p>
    <w:p w14:paraId="3D79E0C1" w14:textId="41688AC7"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xml:space="preserve">La non-disponibilité d’une ambulance impliquée dans un accident de la route; </w:t>
      </w:r>
    </w:p>
    <w:p w14:paraId="3D07059A" w14:textId="23ED1639" w:rsidR="008E5517" w:rsidRPr="00C03D5A" w:rsidRDefault="008E5517" w:rsidP="32BA70A8">
      <w:pPr>
        <w:spacing w:after="0" w:line="240" w:lineRule="auto"/>
        <w:ind w:left="1068"/>
        <w:jc w:val="both"/>
        <w:rPr>
          <w:rFonts w:ascii="Arial" w:eastAsia="Arial" w:hAnsi="Arial" w:cs="Arial"/>
          <w:color w:val="000000" w:themeColor="text1"/>
          <w:sz w:val="24"/>
          <w:szCs w:val="24"/>
        </w:rPr>
      </w:pPr>
    </w:p>
    <w:p w14:paraId="71CE3A32" w14:textId="1C26009D"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xml:space="preserve">La non-disponibilité d’une ambulance en raison d’un bris ou d’entretien mécanique; </w:t>
      </w:r>
    </w:p>
    <w:p w14:paraId="6C7CB39A" w14:textId="1C2155D1" w:rsidR="008E5517" w:rsidRPr="00C03D5A" w:rsidRDefault="008E5517" w:rsidP="32BA70A8">
      <w:pPr>
        <w:spacing w:after="0" w:line="240" w:lineRule="auto"/>
        <w:ind w:left="1068"/>
        <w:jc w:val="both"/>
        <w:rPr>
          <w:rFonts w:ascii="Arial" w:eastAsia="Arial" w:hAnsi="Arial" w:cs="Arial"/>
          <w:color w:val="000000" w:themeColor="text1"/>
          <w:sz w:val="24"/>
          <w:szCs w:val="24"/>
        </w:rPr>
      </w:pPr>
    </w:p>
    <w:p w14:paraId="2A9B3C14" w14:textId="13C84FF6"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xml:space="preserve">Le début tardif d’un quart de travail; </w:t>
      </w:r>
    </w:p>
    <w:p w14:paraId="569EBAC1" w14:textId="7FB6FB86" w:rsidR="008E5517" w:rsidRPr="00C03D5A" w:rsidRDefault="008E5517" w:rsidP="32BA70A8">
      <w:pPr>
        <w:spacing w:after="0" w:line="240" w:lineRule="auto"/>
        <w:ind w:left="708"/>
        <w:rPr>
          <w:rFonts w:ascii="Arial" w:eastAsia="Arial" w:hAnsi="Arial" w:cs="Arial"/>
          <w:color w:val="000000" w:themeColor="text1"/>
          <w:sz w:val="24"/>
          <w:szCs w:val="24"/>
        </w:rPr>
      </w:pPr>
    </w:p>
    <w:p w14:paraId="56F11BF1" w14:textId="16937004"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La fin prématurée d’un quart de travail;</w:t>
      </w:r>
    </w:p>
    <w:p w14:paraId="581A7166" w14:textId="38921F6D" w:rsidR="008E5517" w:rsidRPr="00C03D5A" w:rsidRDefault="008E5517" w:rsidP="32BA70A8">
      <w:pPr>
        <w:spacing w:after="0" w:line="240" w:lineRule="auto"/>
        <w:ind w:left="1068"/>
        <w:jc w:val="both"/>
        <w:rPr>
          <w:rFonts w:ascii="Arial" w:eastAsia="Arial" w:hAnsi="Arial" w:cs="Arial"/>
          <w:color w:val="000000" w:themeColor="text1"/>
          <w:sz w:val="24"/>
          <w:szCs w:val="24"/>
        </w:rPr>
      </w:pPr>
    </w:p>
    <w:p w14:paraId="4084A0DE" w14:textId="0D5AB08B"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Les heures de débordement qui n’ont pas été comblées par un TAP remplaçant;</w:t>
      </w:r>
    </w:p>
    <w:p w14:paraId="56AB10BF" w14:textId="132A3BAE" w:rsidR="008E5517" w:rsidRPr="00C03D5A" w:rsidRDefault="008E5517" w:rsidP="32BA70A8">
      <w:pPr>
        <w:spacing w:after="0" w:line="240" w:lineRule="auto"/>
        <w:ind w:left="1068"/>
        <w:jc w:val="both"/>
        <w:rPr>
          <w:rFonts w:ascii="Arial" w:eastAsia="Arial" w:hAnsi="Arial" w:cs="Arial"/>
          <w:color w:val="000000" w:themeColor="text1"/>
          <w:sz w:val="24"/>
          <w:szCs w:val="24"/>
        </w:rPr>
      </w:pPr>
    </w:p>
    <w:p w14:paraId="15186220" w14:textId="68A504F4" w:rsidR="008E5517" w:rsidRPr="00C03D5A" w:rsidRDefault="78B5E361" w:rsidP="00877740">
      <w:pPr>
        <w:pStyle w:val="paragraph"/>
        <w:spacing w:beforeAutospacing="0" w:after="0" w:afterAutospacing="0" w:line="240" w:lineRule="auto"/>
        <w:ind w:firstLine="284"/>
        <w:jc w:val="both"/>
        <w:rPr>
          <w:rFonts w:ascii="Arial" w:eastAsia="Arial" w:hAnsi="Arial" w:cs="Arial"/>
          <w:color w:val="000000" w:themeColor="text1"/>
        </w:rPr>
      </w:pPr>
      <w:r w:rsidRPr="00C03D5A">
        <w:rPr>
          <w:rFonts w:ascii="Arial" w:eastAsia="Arial" w:hAnsi="Arial" w:cs="Arial"/>
          <w:color w:val="000000" w:themeColor="text1"/>
        </w:rPr>
        <w:t>Malgré ce qui précède, ne constitue pas une rupture de services</w:t>
      </w:r>
      <w:r w:rsidR="00785255" w:rsidRPr="00C03D5A">
        <w:rPr>
          <w:rFonts w:ascii="Arial" w:eastAsia="Arial" w:hAnsi="Arial" w:cs="Arial"/>
          <w:color w:val="000000" w:themeColor="text1"/>
        </w:rPr>
        <w:t> </w:t>
      </w:r>
      <w:r w:rsidRPr="00C03D5A">
        <w:rPr>
          <w:rFonts w:ascii="Arial" w:eastAsia="Arial" w:hAnsi="Arial" w:cs="Arial"/>
          <w:color w:val="000000" w:themeColor="text1"/>
        </w:rPr>
        <w:t>:</w:t>
      </w:r>
    </w:p>
    <w:p w14:paraId="5A0BD98E" w14:textId="4480841B" w:rsidR="008E5517" w:rsidRPr="00C03D5A" w:rsidRDefault="008E5517" w:rsidP="32BA70A8">
      <w:pPr>
        <w:spacing w:after="0" w:line="240" w:lineRule="auto"/>
        <w:ind w:left="1068"/>
        <w:jc w:val="both"/>
        <w:rPr>
          <w:rFonts w:ascii="Times New Roman" w:eastAsia="Times New Roman" w:hAnsi="Times New Roman" w:cs="Times New Roman"/>
          <w:color w:val="000000" w:themeColor="text1"/>
          <w:sz w:val="24"/>
          <w:szCs w:val="24"/>
        </w:rPr>
      </w:pPr>
    </w:p>
    <w:p w14:paraId="0FEE7FCC" w14:textId="1108A715"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xml:space="preserve">Tout retard de mise en service de trois (3) minutes ou moins sur un quart de travail, pour autant que l’équipe de travail se soit rapportée auprès du CCS dans les trois (3) minutes suivant le début de son quart de travail; </w:t>
      </w:r>
    </w:p>
    <w:p w14:paraId="726FBBD4" w14:textId="7188FC52" w:rsidR="008E5517" w:rsidRPr="00C03D5A" w:rsidRDefault="008E5517" w:rsidP="32BA70A8">
      <w:pPr>
        <w:spacing w:after="0" w:line="240" w:lineRule="auto"/>
        <w:ind w:left="720"/>
        <w:jc w:val="both"/>
        <w:rPr>
          <w:rFonts w:ascii="Arial" w:eastAsia="Arial" w:hAnsi="Arial" w:cs="Arial"/>
          <w:color w:val="000000" w:themeColor="text1"/>
          <w:sz w:val="24"/>
          <w:szCs w:val="24"/>
        </w:rPr>
      </w:pPr>
    </w:p>
    <w:p w14:paraId="1FEE2267" w14:textId="4F3B3959"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La non-disponibilité d’une ambulance en raison d’une intervention, incluant l’application des standards d’intervention préhospitalière (ex</w:t>
      </w:r>
      <w:r w:rsidR="00785255" w:rsidRPr="00C03D5A">
        <w:rPr>
          <w:rFonts w:ascii="Arial" w:eastAsia="Arial" w:hAnsi="Arial" w:cs="Arial"/>
          <w:color w:val="000000" w:themeColor="text1"/>
        </w:rPr>
        <w:t> </w:t>
      </w:r>
      <w:r w:rsidRPr="00C03D5A">
        <w:rPr>
          <w:rFonts w:ascii="Arial" w:eastAsia="Arial" w:hAnsi="Arial" w:cs="Arial"/>
          <w:color w:val="000000" w:themeColor="text1"/>
        </w:rPr>
        <w:t xml:space="preserve">: désinfection ou nettoyage d’ambulances, changement d’uniforme, etc.); </w:t>
      </w:r>
    </w:p>
    <w:p w14:paraId="666C3665" w14:textId="5C4C5A2C" w:rsidR="008E5517" w:rsidRPr="00C03D5A" w:rsidRDefault="008E5517" w:rsidP="32BA70A8">
      <w:pPr>
        <w:spacing w:after="0" w:line="240" w:lineRule="auto"/>
        <w:jc w:val="both"/>
        <w:rPr>
          <w:rFonts w:ascii="Arial" w:eastAsia="Arial" w:hAnsi="Arial" w:cs="Arial"/>
          <w:color w:val="000000" w:themeColor="text1"/>
          <w:sz w:val="24"/>
          <w:szCs w:val="24"/>
        </w:rPr>
      </w:pPr>
    </w:p>
    <w:p w14:paraId="5FBBB163" w14:textId="5DB73B07"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xml:space="preserve">La non-disponibilité d’une ambulance en raison de la défectuosité du système de radiocommunication. </w:t>
      </w:r>
    </w:p>
    <w:p w14:paraId="59445CFB" w14:textId="21A37198" w:rsidR="008E5517" w:rsidRPr="00C03D5A" w:rsidRDefault="008E5517" w:rsidP="32BA70A8">
      <w:pPr>
        <w:spacing w:after="0" w:line="240" w:lineRule="auto"/>
        <w:jc w:val="both"/>
        <w:rPr>
          <w:rFonts w:ascii="Arial" w:eastAsia="Arial" w:hAnsi="Arial" w:cs="Arial"/>
          <w:color w:val="000000" w:themeColor="text1"/>
          <w:sz w:val="24"/>
          <w:szCs w:val="24"/>
        </w:rPr>
      </w:pPr>
    </w:p>
    <w:p w14:paraId="7825165B" w14:textId="140847B2"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Service</w:t>
      </w:r>
      <w:r w:rsidRPr="00C03D5A">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ambulancier</w:t>
      </w:r>
      <w:r w:rsidRPr="00C03D5A">
        <w:rPr>
          <w:rStyle w:val="normaltextrun"/>
          <w:rFonts w:ascii="Arial" w:eastAsia="Arial" w:hAnsi="Arial" w:cs="Arial"/>
          <w:color w:val="000000" w:themeColor="text1"/>
          <w:sz w:val="24"/>
          <w:szCs w:val="24"/>
        </w:rPr>
        <w:t xml:space="preserve"> » désigne le service ambulancier, tel que défini dans la LSPU;</w:t>
      </w:r>
      <w:r w:rsidRPr="00C03D5A">
        <w:rPr>
          <w:rStyle w:val="eop"/>
          <w:rFonts w:ascii="Arial" w:eastAsia="Arial" w:hAnsi="Arial" w:cs="Arial"/>
          <w:b/>
          <w:bCs/>
          <w:color w:val="000000" w:themeColor="text1"/>
          <w:sz w:val="24"/>
          <w:szCs w:val="24"/>
        </w:rPr>
        <w:t> </w:t>
      </w:r>
    </w:p>
    <w:p w14:paraId="29B1A1D8" w14:textId="100DEEB9" w:rsidR="008E5517" w:rsidRPr="00C03D5A" w:rsidRDefault="008E5517" w:rsidP="32BA70A8">
      <w:pPr>
        <w:spacing w:after="0" w:line="240" w:lineRule="auto"/>
        <w:jc w:val="both"/>
        <w:rPr>
          <w:rFonts w:ascii="Arial" w:eastAsia="Arial" w:hAnsi="Arial" w:cs="Arial"/>
          <w:color w:val="000000" w:themeColor="text1"/>
          <w:sz w:val="24"/>
          <w:szCs w:val="24"/>
        </w:rPr>
      </w:pPr>
    </w:p>
    <w:p w14:paraId="0DAC3A11" w14:textId="422FCA53"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 xml:space="preserve">« </w:t>
      </w:r>
      <w:r w:rsidRPr="00C03D5A">
        <w:rPr>
          <w:rStyle w:val="normaltextrun"/>
          <w:rFonts w:ascii="Arial" w:eastAsia="Arial" w:hAnsi="Arial" w:cs="Arial"/>
          <w:b/>
          <w:bCs/>
          <w:color w:val="000000" w:themeColor="text1"/>
          <w:sz w:val="24"/>
          <w:szCs w:val="24"/>
        </w:rPr>
        <w:t xml:space="preserve">Soins préhospitaliers d’urgence </w:t>
      </w:r>
      <w:r w:rsidRPr="00C03D5A">
        <w:rPr>
          <w:rStyle w:val="normaltextrun"/>
          <w:rFonts w:ascii="Arial" w:eastAsia="Arial" w:hAnsi="Arial" w:cs="Arial"/>
          <w:color w:val="000000" w:themeColor="text1"/>
          <w:sz w:val="24"/>
          <w:szCs w:val="24"/>
        </w:rPr>
        <w:t>» désigne</w:t>
      </w:r>
      <w:r w:rsidR="00E97698">
        <w:rPr>
          <w:rStyle w:val="normaltextrun"/>
          <w:rFonts w:ascii="Arial" w:eastAsia="Arial" w:hAnsi="Arial" w:cs="Arial"/>
          <w:color w:val="000000" w:themeColor="text1"/>
          <w:sz w:val="24"/>
          <w:szCs w:val="24"/>
        </w:rPr>
        <w:t>nt</w:t>
      </w:r>
      <w:r w:rsidRPr="00C03D5A">
        <w:rPr>
          <w:rStyle w:val="normaltextrun"/>
          <w:rFonts w:ascii="Arial" w:eastAsia="Arial" w:hAnsi="Arial" w:cs="Arial"/>
          <w:color w:val="000000" w:themeColor="text1"/>
          <w:sz w:val="24"/>
          <w:szCs w:val="24"/>
        </w:rPr>
        <w:t xml:space="preserve"> les soins préhospitaliers d’urgence visant à prévenir la détérioration de l’état d’une personne et à la transporter au moyen d’une ambulance vers un centre exploité par un établissement receveur ou entre des installations maintenues par un ou des établissements;</w:t>
      </w:r>
      <w:r w:rsidRPr="00C03D5A">
        <w:rPr>
          <w:rStyle w:val="eop"/>
          <w:rFonts w:ascii="Arial" w:eastAsia="Arial" w:hAnsi="Arial" w:cs="Arial"/>
          <w:b/>
          <w:bCs/>
          <w:color w:val="000000" w:themeColor="text1"/>
          <w:sz w:val="24"/>
          <w:szCs w:val="24"/>
        </w:rPr>
        <w:t> </w:t>
      </w:r>
    </w:p>
    <w:p w14:paraId="541F682A" w14:textId="412ABC99" w:rsidR="008E5517" w:rsidRPr="00C03D5A" w:rsidRDefault="008E5517" w:rsidP="32BA70A8">
      <w:pPr>
        <w:spacing w:after="0" w:line="240" w:lineRule="auto"/>
        <w:jc w:val="both"/>
        <w:rPr>
          <w:rFonts w:ascii="Arial" w:eastAsia="Arial" w:hAnsi="Arial" w:cs="Arial"/>
          <w:color w:val="000000" w:themeColor="text1"/>
          <w:sz w:val="24"/>
          <w:szCs w:val="24"/>
        </w:rPr>
      </w:pPr>
    </w:p>
    <w:p w14:paraId="599B283D" w14:textId="2332DA8F"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eop"/>
          <w:rFonts w:ascii="Arial" w:eastAsia="Arial" w:hAnsi="Arial" w:cs="Arial"/>
          <w:b/>
          <w:bCs/>
          <w:color w:val="000000" w:themeColor="text1"/>
          <w:sz w:val="24"/>
          <w:szCs w:val="24"/>
        </w:rPr>
        <w:t>« Standards d’intervention préhospitalière » </w:t>
      </w:r>
      <w:r w:rsidRPr="00C03D5A">
        <w:rPr>
          <w:rStyle w:val="eop"/>
          <w:rFonts w:ascii="Arial" w:eastAsia="Arial" w:hAnsi="Arial" w:cs="Arial"/>
          <w:color w:val="000000" w:themeColor="text1"/>
          <w:sz w:val="24"/>
          <w:szCs w:val="24"/>
        </w:rPr>
        <w:t xml:space="preserve">désigne toutes les orientations, normes, directives, politiques et protocoles cliniques et opérationnels émis par le </w:t>
      </w:r>
      <w:r w:rsidR="004A0DF3" w:rsidRPr="00C03D5A">
        <w:rPr>
          <w:rStyle w:val="eop"/>
          <w:rFonts w:ascii="Arial" w:eastAsia="Arial" w:hAnsi="Arial" w:cs="Arial"/>
          <w:color w:val="000000" w:themeColor="text1"/>
          <w:sz w:val="24"/>
          <w:szCs w:val="24"/>
        </w:rPr>
        <w:t>Ministre</w:t>
      </w:r>
      <w:r w:rsidRPr="00C03D5A">
        <w:rPr>
          <w:rStyle w:val="eop"/>
          <w:rFonts w:ascii="Arial" w:eastAsia="Arial" w:hAnsi="Arial" w:cs="Arial"/>
          <w:color w:val="000000" w:themeColor="text1"/>
          <w:sz w:val="24"/>
          <w:szCs w:val="24"/>
        </w:rPr>
        <w:t>, le DMN, conformément à la LSPU.</w:t>
      </w:r>
      <w:r w:rsidRPr="00C03D5A">
        <w:rPr>
          <w:rStyle w:val="eop"/>
          <w:rFonts w:ascii="Arial" w:eastAsia="Arial" w:hAnsi="Arial" w:cs="Arial"/>
          <w:b/>
          <w:bCs/>
          <w:color w:val="000000" w:themeColor="text1"/>
          <w:sz w:val="24"/>
          <w:szCs w:val="24"/>
        </w:rPr>
        <w:t xml:space="preserve"> </w:t>
      </w:r>
    </w:p>
    <w:p w14:paraId="6B6414B6" w14:textId="75D7F96B" w:rsidR="008E5517" w:rsidRPr="00C03D5A" w:rsidRDefault="008E5517" w:rsidP="32BA70A8">
      <w:pPr>
        <w:spacing w:after="0" w:line="240" w:lineRule="auto"/>
        <w:jc w:val="both"/>
        <w:rPr>
          <w:rFonts w:ascii="Arial" w:eastAsia="Arial" w:hAnsi="Arial" w:cs="Arial"/>
          <w:color w:val="000000" w:themeColor="text1"/>
          <w:sz w:val="24"/>
          <w:szCs w:val="24"/>
        </w:rPr>
      </w:pPr>
    </w:p>
    <w:p w14:paraId="2F08F17A" w14:textId="5337B9FE"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b/>
          <w:bCs/>
          <w:color w:val="000000" w:themeColor="text1"/>
        </w:rPr>
        <w:t>« TAP »</w:t>
      </w:r>
      <w:r w:rsidRPr="00C03D5A">
        <w:rPr>
          <w:rStyle w:val="normaltextrun"/>
          <w:rFonts w:ascii="Arial" w:eastAsia="Arial" w:hAnsi="Arial" w:cs="Arial"/>
          <w:color w:val="000000" w:themeColor="text1"/>
        </w:rPr>
        <w:t xml:space="preserve"> désigne une personne qui peut agir comme technicien ambulancier </w:t>
      </w:r>
      <w:proofErr w:type="spellStart"/>
      <w:r w:rsidRPr="00C03D5A">
        <w:rPr>
          <w:rStyle w:val="normaltextrun"/>
          <w:rFonts w:ascii="Arial" w:eastAsia="Arial" w:hAnsi="Arial" w:cs="Arial"/>
          <w:color w:val="000000" w:themeColor="text1"/>
        </w:rPr>
        <w:t>paramédic</w:t>
      </w:r>
      <w:proofErr w:type="spellEnd"/>
      <w:r w:rsidRPr="00C03D5A">
        <w:rPr>
          <w:rStyle w:val="normaltextrun"/>
          <w:rFonts w:ascii="Arial" w:eastAsia="Arial" w:hAnsi="Arial" w:cs="Arial"/>
          <w:color w:val="000000" w:themeColor="text1"/>
        </w:rPr>
        <w:t xml:space="preserve"> et exercer ses activités professionnelles conformément aux Lois applicables</w:t>
      </w:r>
      <w:r w:rsidRPr="00C03D5A">
        <w:rPr>
          <w:rStyle w:val="eop"/>
          <w:rFonts w:ascii="Arial" w:eastAsia="Arial" w:hAnsi="Arial" w:cs="Arial"/>
          <w:b/>
          <w:bCs/>
          <w:color w:val="000000" w:themeColor="text1"/>
        </w:rPr>
        <w:t>.</w:t>
      </w:r>
    </w:p>
    <w:p w14:paraId="5392180B" w14:textId="22F47927" w:rsidR="00A31198" w:rsidRPr="00C03D5A" w:rsidRDefault="00A31198">
      <w:pPr>
        <w:rPr>
          <w:rFonts w:ascii="Arial" w:eastAsia="Arial" w:hAnsi="Arial" w:cs="Arial"/>
          <w:color w:val="000000" w:themeColor="text1"/>
          <w:sz w:val="24"/>
          <w:szCs w:val="24"/>
        </w:rPr>
      </w:pPr>
      <w:r w:rsidRPr="00C03D5A">
        <w:rPr>
          <w:rFonts w:ascii="Arial" w:eastAsia="Arial" w:hAnsi="Arial" w:cs="Arial"/>
          <w:color w:val="000000" w:themeColor="text1"/>
          <w:sz w:val="24"/>
          <w:szCs w:val="24"/>
        </w:rPr>
        <w:br w:type="page"/>
      </w:r>
    </w:p>
    <w:p w14:paraId="0AB48D73" w14:textId="39483451"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b/>
          <w:bCs/>
          <w:color w:val="000000" w:themeColor="text1"/>
          <w:u w:val="single"/>
        </w:rPr>
        <w:lastRenderedPageBreak/>
        <w:t>CHAPITRE II</w:t>
      </w:r>
      <w:r w:rsidR="00785255" w:rsidRPr="00C03D5A">
        <w:rPr>
          <w:rFonts w:ascii="Arial" w:eastAsia="Arial" w:hAnsi="Arial" w:cs="Arial"/>
          <w:b/>
          <w:bCs/>
          <w:color w:val="000000" w:themeColor="text1"/>
          <w:u w:val="single"/>
        </w:rPr>
        <w:t> </w:t>
      </w:r>
      <w:r w:rsidRPr="00C03D5A">
        <w:rPr>
          <w:rFonts w:ascii="Arial" w:eastAsia="Arial" w:hAnsi="Arial" w:cs="Arial"/>
          <w:b/>
          <w:bCs/>
          <w:color w:val="000000" w:themeColor="text1"/>
          <w:u w:val="single"/>
        </w:rPr>
        <w:t>: LES ATTENTES SPÉCIFIQUES 2023-2024</w:t>
      </w:r>
    </w:p>
    <w:p w14:paraId="672A6659" w14:textId="71CB2578" w:rsidR="008E5517" w:rsidRPr="00C03D5A" w:rsidRDefault="008E5517" w:rsidP="00593C3C"/>
    <w:p w14:paraId="2248F4C1"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color w:val="000000"/>
          <w:sz w:val="24"/>
          <w:szCs w:val="24"/>
          <w:lang w:eastAsia="fr-CA"/>
        </w:rPr>
        <w:t>Plan de déploiement </w:t>
      </w:r>
      <w:r w:rsidRPr="00C03D5A">
        <w:rPr>
          <w:rFonts w:ascii="Arial" w:eastAsia="Times New Roman" w:hAnsi="Arial" w:cs="Arial"/>
          <w:color w:val="000000"/>
          <w:sz w:val="24"/>
          <w:szCs w:val="24"/>
          <w:lang w:eastAsia="fr-CA"/>
        </w:rPr>
        <w:t> </w:t>
      </w:r>
    </w:p>
    <w:p w14:paraId="63E25F3C"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0223DD72" w14:textId="158472EE" w:rsidR="00AB6D01" w:rsidRPr="00C03D5A" w:rsidRDefault="00AB6D01" w:rsidP="00AB6D01">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À la suite de la réception du Plan d’organisation des services fourni par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Urgences-santé évalue si elle a déjà ou prévoit avoir ou pouvoir se procurer les ressources ambulancières requises pour livrer le nombre annuel d’heures de services autorisées et précisées à celui-ci.</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309DA94E" w14:textId="77777777" w:rsidR="00AB6D01" w:rsidRPr="00C03D5A" w:rsidRDefault="00AB6D01" w:rsidP="00AB6D01">
      <w:pPr>
        <w:spacing w:after="0" w:line="240" w:lineRule="auto"/>
        <w:jc w:val="both"/>
        <w:textAlignment w:val="baseline"/>
        <w:rPr>
          <w:rFonts w:ascii="Arial" w:eastAsia="Times New Roman" w:hAnsi="Arial" w:cs="Arial"/>
          <w:color w:val="000000"/>
          <w:sz w:val="24"/>
          <w:szCs w:val="24"/>
          <w:lang w:eastAsia="fr-CA"/>
        </w:rPr>
      </w:pPr>
    </w:p>
    <w:p w14:paraId="1902EE55" w14:textId="0AA97513" w:rsidR="00AB6D01" w:rsidRPr="00C03D5A" w:rsidRDefault="00AB6D01" w:rsidP="00AB6D01">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Si Urgences-santé estime qu’elle n’a pas déjà ou ne prévoit pas avoir ou pouvoir se procurer les ressources ambulancières requises, elle doit aviser le </w:t>
      </w:r>
      <w:r w:rsidR="004A0DF3" w:rsidRPr="00C03D5A">
        <w:rPr>
          <w:rFonts w:ascii="Arial" w:eastAsia="Times New Roman" w:hAnsi="Arial" w:cs="Arial"/>
          <w:sz w:val="24"/>
          <w:szCs w:val="24"/>
          <w:lang w:eastAsia="fr-CA"/>
        </w:rPr>
        <w:t>Ministre</w:t>
      </w:r>
      <w:r w:rsidRPr="00C03D5A">
        <w:rPr>
          <w:rFonts w:ascii="Arial" w:eastAsia="Times New Roman" w:hAnsi="Arial" w:cs="Arial"/>
          <w:sz w:val="24"/>
          <w:szCs w:val="24"/>
          <w:lang w:eastAsia="fr-CA"/>
        </w:rPr>
        <w:t>, en précisant le nombre d’heures qu’elle ne croit pas être en mesure de livrer.</w:t>
      </w:r>
      <w:r w:rsidRPr="00C03D5A">
        <w:rPr>
          <w:rFonts w:ascii="Arial" w:eastAsia="Times New Roman" w:hAnsi="Arial" w:cs="Arial"/>
          <w:b/>
          <w:bCs/>
          <w:sz w:val="24"/>
          <w:szCs w:val="24"/>
          <w:lang w:eastAsia="fr-CA"/>
        </w:rPr>
        <w:t> </w:t>
      </w:r>
      <w:r w:rsidRPr="00C03D5A">
        <w:rPr>
          <w:rFonts w:ascii="Arial" w:eastAsia="Times New Roman" w:hAnsi="Arial" w:cs="Arial"/>
          <w:sz w:val="24"/>
          <w:szCs w:val="24"/>
          <w:lang w:eastAsia="fr-CA"/>
        </w:rPr>
        <w:t> </w:t>
      </w:r>
    </w:p>
    <w:p w14:paraId="207DECCD" w14:textId="77777777" w:rsidR="00AB6D01" w:rsidRPr="00C03D5A" w:rsidRDefault="00AB6D01" w:rsidP="00AB6D01">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9F2379C" w14:textId="037F6D4A" w:rsidR="00AB6D01" w:rsidRPr="00C03D5A" w:rsidRDefault="00AB6D01" w:rsidP="00AB6D01">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Si Urgences-santé estime qu’elle a déjà ou prévoit avoir ou pouvoir se procurer les ressources ambulancières requises, elle doit, au plus tard le 15 février de chaque année financière, soumettre au </w:t>
      </w:r>
      <w:r w:rsidR="004A0DF3" w:rsidRPr="00C03D5A">
        <w:rPr>
          <w:rFonts w:ascii="Arial" w:eastAsia="Times New Roman" w:hAnsi="Arial" w:cs="Arial"/>
          <w:sz w:val="24"/>
          <w:szCs w:val="24"/>
          <w:lang w:eastAsia="fr-CA"/>
        </w:rPr>
        <w:t>Ministre</w:t>
      </w:r>
      <w:r w:rsidRPr="00C03D5A">
        <w:rPr>
          <w:rFonts w:ascii="Arial" w:eastAsia="Times New Roman" w:hAnsi="Arial" w:cs="Arial"/>
          <w:sz w:val="24"/>
          <w:szCs w:val="24"/>
          <w:lang w:eastAsia="fr-CA"/>
        </w:rPr>
        <w:t xml:space="preserve"> une proposition de Plan de déploiement pour l’année financière suivante.  </w:t>
      </w:r>
    </w:p>
    <w:p w14:paraId="5309D70E" w14:textId="2CBB2601" w:rsidR="00AB6D01" w:rsidRPr="00C03D5A" w:rsidRDefault="00AB6D01"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6EC83879" w14:textId="1EFEDDF0"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Si le Plan de déploiement proposé par Urgences-santé ne satisfait pas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Urgences-santé et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doivent collaborer afin qu’un Plan de déploiement révisé soit approuvé par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le ou avant le 15 mars suivant.</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122B6974" w14:textId="77777777"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22646F00" w14:textId="1D4E4A5C"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Si le Plan de déploiement doit être révisé en cours d’année pour permettre de répondre aux besoins identifiés par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Urgences-santé et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doivent collaborer afin de convenir d’un Plan de déploiement révisé. </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02031E75" w14:textId="77777777"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4CB41E9C" w14:textId="25213948"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À la suite de l’approbation du Plan de déploiement par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Urgences-santé doit déployer les effectifs prévus au Plan de déploiement approuvé.</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350711AE" w14:textId="77777777"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08074229" w14:textId="0F756899" w:rsidR="00593C3C" w:rsidRPr="00C03D5A" w:rsidRDefault="00AB6D01"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r w:rsidR="00593C3C" w:rsidRPr="00C03D5A">
        <w:rPr>
          <w:rFonts w:ascii="Arial" w:eastAsia="Times New Roman" w:hAnsi="Arial" w:cs="Arial"/>
          <w:color w:val="000000"/>
          <w:sz w:val="24"/>
          <w:szCs w:val="24"/>
          <w:lang w:eastAsia="fr-CA"/>
        </w:rPr>
        <w:t> </w:t>
      </w:r>
    </w:p>
    <w:p w14:paraId="1981E2A2"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color w:val="000000"/>
          <w:sz w:val="24"/>
          <w:szCs w:val="24"/>
          <w:lang w:eastAsia="fr-CA"/>
        </w:rPr>
        <w:t>Plan de continuité des services </w:t>
      </w:r>
      <w:r w:rsidRPr="00C03D5A">
        <w:rPr>
          <w:rFonts w:ascii="Arial" w:eastAsia="Times New Roman" w:hAnsi="Arial" w:cs="Arial"/>
          <w:color w:val="000000"/>
          <w:sz w:val="24"/>
          <w:szCs w:val="24"/>
          <w:lang w:eastAsia="fr-CA"/>
        </w:rPr>
        <w:t> </w:t>
      </w:r>
    </w:p>
    <w:p w14:paraId="26E01C1F" w14:textId="77777777" w:rsidR="00593C3C" w:rsidRPr="00C03D5A" w:rsidRDefault="00593C3C" w:rsidP="00593C3C">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sz w:val="24"/>
          <w:szCs w:val="24"/>
          <w:lang w:eastAsia="fr-CA"/>
        </w:rPr>
        <w:t> </w:t>
      </w:r>
    </w:p>
    <w:p w14:paraId="7D20A083" w14:textId="329A8AD1" w:rsidR="00CF6F1C" w:rsidRPr="00C03D5A" w:rsidRDefault="00CF6F1C" w:rsidP="00CF6F1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Au plus tard le 15 février de chaque </w:t>
      </w:r>
      <w:r w:rsidR="003854AA" w:rsidRPr="00C03D5A">
        <w:rPr>
          <w:rFonts w:ascii="Arial" w:eastAsia="Times New Roman" w:hAnsi="Arial" w:cs="Arial"/>
          <w:color w:val="000000" w:themeColor="text1"/>
          <w:sz w:val="24"/>
          <w:szCs w:val="24"/>
          <w:lang w:eastAsia="fr-CA"/>
        </w:rPr>
        <w:t>a</w:t>
      </w:r>
      <w:r w:rsidRPr="00C03D5A">
        <w:rPr>
          <w:rFonts w:ascii="Arial" w:eastAsia="Times New Roman" w:hAnsi="Arial" w:cs="Arial"/>
          <w:color w:val="000000" w:themeColor="text1"/>
          <w:sz w:val="24"/>
          <w:szCs w:val="24"/>
          <w:lang w:eastAsia="fr-CA"/>
        </w:rPr>
        <w:t>nnée financière,</w:t>
      </w:r>
      <w:r w:rsidRPr="00C03D5A">
        <w:rPr>
          <w:rFonts w:ascii="Arial" w:eastAsia="Times New Roman" w:hAnsi="Arial" w:cs="Arial"/>
          <w:b/>
          <w:bCs/>
          <w:color w:val="000000" w:themeColor="text1"/>
          <w:sz w:val="24"/>
          <w:szCs w:val="24"/>
          <w:lang w:eastAsia="fr-CA"/>
        </w:rPr>
        <w:t xml:space="preserve"> </w:t>
      </w:r>
      <w:r w:rsidR="004F6629" w:rsidRPr="00C03D5A">
        <w:rPr>
          <w:rFonts w:ascii="Arial" w:eastAsia="Times New Roman" w:hAnsi="Arial" w:cs="Arial"/>
          <w:color w:val="000000" w:themeColor="text1"/>
          <w:sz w:val="24"/>
          <w:szCs w:val="24"/>
          <w:lang w:eastAsia="fr-CA"/>
        </w:rPr>
        <w:t xml:space="preserve">Urgences-santé </w:t>
      </w:r>
      <w:r w:rsidRPr="00C03D5A">
        <w:rPr>
          <w:rFonts w:ascii="Arial" w:eastAsia="Times New Roman" w:hAnsi="Arial" w:cs="Arial"/>
          <w:color w:val="000000" w:themeColor="text1"/>
          <w:sz w:val="24"/>
          <w:szCs w:val="24"/>
          <w:lang w:eastAsia="fr-CA"/>
        </w:rPr>
        <w:t xml:space="preserve">doit soumettre au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une proposition de Plan de continuité des services. </w:t>
      </w:r>
    </w:p>
    <w:p w14:paraId="67BAB068" w14:textId="77777777" w:rsidR="00CF6F1C" w:rsidRPr="00C03D5A" w:rsidRDefault="00CF6F1C" w:rsidP="00CF6F1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000E7880" w14:textId="00737E4C" w:rsidR="00CF6F1C" w:rsidRPr="00C03D5A" w:rsidRDefault="00CF6F1C" w:rsidP="00CF6F1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Si le Plan de continuité des services ne satisfait pas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w:t>
      </w:r>
      <w:r w:rsidR="004F6629" w:rsidRPr="00C03D5A">
        <w:rPr>
          <w:rFonts w:ascii="Arial" w:eastAsia="Times New Roman" w:hAnsi="Arial" w:cs="Arial"/>
          <w:color w:val="000000" w:themeColor="text1"/>
          <w:sz w:val="24"/>
          <w:szCs w:val="24"/>
          <w:lang w:eastAsia="fr-CA"/>
        </w:rPr>
        <w:t xml:space="preserve">Urgences-santé </w:t>
      </w:r>
      <w:r w:rsidRPr="00C03D5A">
        <w:rPr>
          <w:rFonts w:ascii="Arial" w:eastAsia="Times New Roman" w:hAnsi="Arial" w:cs="Arial"/>
          <w:color w:val="000000" w:themeColor="text1"/>
          <w:sz w:val="24"/>
          <w:szCs w:val="24"/>
          <w:lang w:eastAsia="fr-CA"/>
        </w:rPr>
        <w:t xml:space="preserve">et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doivent collaborer afin qu’un Plan de continuité des services révisé soit approuvé par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le ou avant le 15 mars suivant. </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46317D7F" w14:textId="77777777" w:rsidR="00CF6F1C" w:rsidRPr="00C03D5A" w:rsidRDefault="00CF6F1C" w:rsidP="00CF6F1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73A8576A" w14:textId="0A44D5CF" w:rsidR="00CF6F1C" w:rsidRPr="00C03D5A" w:rsidRDefault="00CF6F1C" w:rsidP="00CF6F1C">
      <w:pPr>
        <w:spacing w:after="0" w:line="240" w:lineRule="auto"/>
        <w:jc w:val="both"/>
        <w:textAlignment w:val="baseline"/>
        <w:rPr>
          <w:rFonts w:ascii="Arial" w:eastAsia="Times New Roman" w:hAnsi="Arial" w:cs="Arial"/>
          <w:color w:val="000000"/>
          <w:sz w:val="24"/>
          <w:szCs w:val="24"/>
          <w:lang w:eastAsia="fr-CA"/>
        </w:rPr>
      </w:pPr>
      <w:proofErr w:type="gramStart"/>
      <w:r w:rsidRPr="00C03D5A">
        <w:rPr>
          <w:rFonts w:ascii="Arial" w:eastAsia="Times New Roman" w:hAnsi="Arial" w:cs="Arial"/>
          <w:color w:val="000000" w:themeColor="text1"/>
          <w:sz w:val="24"/>
          <w:szCs w:val="24"/>
          <w:lang w:eastAsia="fr-CA"/>
        </w:rPr>
        <w:t>Suite à</w:t>
      </w:r>
      <w:proofErr w:type="gramEnd"/>
      <w:r w:rsidRPr="00C03D5A">
        <w:rPr>
          <w:rFonts w:ascii="Arial" w:eastAsia="Times New Roman" w:hAnsi="Arial" w:cs="Arial"/>
          <w:color w:val="000000" w:themeColor="text1"/>
          <w:sz w:val="24"/>
          <w:szCs w:val="24"/>
          <w:lang w:eastAsia="fr-CA"/>
        </w:rPr>
        <w:t xml:space="preserve"> l’approbation du Plan de continuité des services par le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w:t>
      </w:r>
      <w:r w:rsidR="004F6629" w:rsidRPr="00C03D5A">
        <w:rPr>
          <w:rFonts w:ascii="Arial" w:eastAsia="Times New Roman" w:hAnsi="Arial" w:cs="Arial"/>
          <w:color w:val="000000" w:themeColor="text1"/>
          <w:sz w:val="24"/>
          <w:szCs w:val="24"/>
          <w:lang w:eastAsia="fr-CA"/>
        </w:rPr>
        <w:t xml:space="preserve">Urgences-santé </w:t>
      </w:r>
      <w:r w:rsidRPr="00C03D5A">
        <w:rPr>
          <w:rFonts w:ascii="Arial" w:eastAsia="Times New Roman" w:hAnsi="Arial" w:cs="Arial"/>
          <w:color w:val="000000" w:themeColor="text1"/>
          <w:sz w:val="24"/>
          <w:szCs w:val="24"/>
          <w:lang w:eastAsia="fr-CA"/>
        </w:rPr>
        <w:t>doit appliquer les mesures qui y sont prévues. </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7EF281E5" w14:textId="77777777" w:rsidR="00303DAA" w:rsidRPr="00C03D5A" w:rsidRDefault="00303DAA" w:rsidP="00303DAA">
      <w:pPr>
        <w:spacing w:after="0" w:line="240" w:lineRule="auto"/>
        <w:jc w:val="both"/>
        <w:textAlignment w:val="baseline"/>
        <w:rPr>
          <w:rFonts w:ascii="Arial" w:eastAsia="Times New Roman" w:hAnsi="Arial" w:cs="Arial"/>
          <w:b/>
          <w:bCs/>
          <w:sz w:val="24"/>
          <w:szCs w:val="24"/>
          <w:lang w:eastAsia="fr-CA"/>
        </w:rPr>
      </w:pPr>
    </w:p>
    <w:p w14:paraId="7C799ADB" w14:textId="3972AA0D" w:rsidR="00303DAA" w:rsidRPr="00C03D5A" w:rsidRDefault="00303DAA" w:rsidP="00303DAA">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Standards d’intervention préhospitalière</w:t>
      </w:r>
      <w:r w:rsidRPr="00C03D5A">
        <w:rPr>
          <w:rFonts w:ascii="Arial" w:eastAsia="Times New Roman" w:hAnsi="Arial" w:cs="Arial"/>
          <w:sz w:val="24"/>
          <w:szCs w:val="24"/>
          <w:lang w:eastAsia="fr-CA"/>
        </w:rPr>
        <w:t> </w:t>
      </w:r>
    </w:p>
    <w:p w14:paraId="6036C795" w14:textId="77777777" w:rsidR="00303DAA" w:rsidRPr="00C03D5A" w:rsidRDefault="00303DAA" w:rsidP="00303DAA">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0937B11" w14:textId="0C37ECB8" w:rsidR="00303DAA" w:rsidRPr="00C03D5A" w:rsidRDefault="00303DAA" w:rsidP="00303DAA">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Urgences-santé s’engage à respecter les standards d’intervention préhospitalière.  </w:t>
      </w:r>
    </w:p>
    <w:p w14:paraId="1B426BA2" w14:textId="77777777" w:rsidR="000E1EB6" w:rsidRPr="00C03D5A" w:rsidRDefault="000E1EB6" w:rsidP="00CF6F1C">
      <w:pPr>
        <w:spacing w:after="0" w:line="240" w:lineRule="auto"/>
        <w:jc w:val="both"/>
        <w:textAlignment w:val="baseline"/>
        <w:rPr>
          <w:rFonts w:ascii="Arial" w:eastAsia="Times New Roman" w:hAnsi="Arial" w:cs="Arial"/>
          <w:color w:val="000000"/>
          <w:sz w:val="24"/>
          <w:szCs w:val="24"/>
          <w:lang w:eastAsia="fr-CA"/>
        </w:rPr>
      </w:pPr>
    </w:p>
    <w:p w14:paraId="0FCE8CBB" w14:textId="77777777" w:rsidR="000E1EB6" w:rsidRPr="00C03D5A" w:rsidRDefault="000E1EB6" w:rsidP="000E1EB6">
      <w:pPr>
        <w:spacing w:after="0" w:line="240" w:lineRule="auto"/>
        <w:jc w:val="both"/>
        <w:textAlignment w:val="baseline"/>
        <w:rPr>
          <w:rFonts w:ascii="Arial" w:eastAsia="Times New Roman" w:hAnsi="Arial" w:cs="Arial"/>
          <w:b/>
          <w:bCs/>
          <w:sz w:val="24"/>
          <w:szCs w:val="24"/>
          <w:lang w:eastAsia="fr-CA"/>
        </w:rPr>
      </w:pPr>
    </w:p>
    <w:p w14:paraId="7B8D0849" w14:textId="784F286B" w:rsidR="000E1EB6" w:rsidRPr="00C03D5A" w:rsidRDefault="000E1EB6" w:rsidP="000E1EB6">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Ajout d’une Ambulance  </w:t>
      </w:r>
      <w:r w:rsidRPr="00C03D5A">
        <w:rPr>
          <w:rFonts w:ascii="Arial" w:eastAsia="Times New Roman" w:hAnsi="Arial" w:cs="Arial"/>
          <w:sz w:val="24"/>
          <w:szCs w:val="24"/>
          <w:lang w:eastAsia="fr-CA"/>
        </w:rPr>
        <w:t> </w:t>
      </w:r>
    </w:p>
    <w:p w14:paraId="6C83DB6B" w14:textId="77777777" w:rsidR="000E1EB6" w:rsidRPr="00C03D5A" w:rsidRDefault="000E1EB6" w:rsidP="000E1EB6">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81F350B" w14:textId="0808971B" w:rsidR="00E67D81" w:rsidRPr="00C03D5A" w:rsidRDefault="000E1EB6" w:rsidP="000E1EB6">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 xml:space="preserve">Si </w:t>
      </w:r>
      <w:r w:rsidRPr="00C03D5A">
        <w:rPr>
          <w:rFonts w:ascii="Arial" w:eastAsia="Times New Roman" w:hAnsi="Arial" w:cs="Arial"/>
          <w:color w:val="000000"/>
          <w:sz w:val="24"/>
          <w:szCs w:val="24"/>
          <w:lang w:eastAsia="fr-CA"/>
        </w:rPr>
        <w:t xml:space="preserve">Urgences-santé </w:t>
      </w:r>
      <w:r w:rsidRPr="00C03D5A">
        <w:rPr>
          <w:rFonts w:ascii="Arial" w:eastAsia="Times New Roman" w:hAnsi="Arial" w:cs="Arial"/>
          <w:sz w:val="24"/>
          <w:szCs w:val="24"/>
          <w:lang w:eastAsia="fr-CA"/>
        </w:rPr>
        <w:t xml:space="preserve">souhaite ajouter une Ambulance </w:t>
      </w:r>
      <w:r w:rsidR="003A727C" w:rsidRPr="00C03D5A">
        <w:rPr>
          <w:rFonts w:ascii="Arial" w:eastAsia="Times New Roman" w:hAnsi="Arial" w:cs="Arial"/>
          <w:sz w:val="24"/>
          <w:szCs w:val="24"/>
          <w:lang w:eastAsia="fr-CA"/>
        </w:rPr>
        <w:t xml:space="preserve">supplémentaire </w:t>
      </w:r>
      <w:r w:rsidRPr="00C03D5A">
        <w:rPr>
          <w:rFonts w:ascii="Arial" w:eastAsia="Times New Roman" w:hAnsi="Arial" w:cs="Arial"/>
          <w:sz w:val="24"/>
          <w:szCs w:val="24"/>
          <w:lang w:eastAsia="fr-CA"/>
        </w:rPr>
        <w:t>à sa flotte</w:t>
      </w:r>
      <w:r w:rsidR="006C1810" w:rsidRPr="00C03D5A">
        <w:rPr>
          <w:rFonts w:ascii="Arial" w:eastAsia="Times New Roman" w:hAnsi="Arial" w:cs="Arial"/>
          <w:sz w:val="24"/>
          <w:szCs w:val="24"/>
          <w:lang w:eastAsia="fr-CA"/>
        </w:rPr>
        <w:t xml:space="preserve"> de véhicule</w:t>
      </w:r>
      <w:r w:rsidRPr="00C03D5A">
        <w:rPr>
          <w:rFonts w:ascii="Arial" w:eastAsia="Times New Roman" w:hAnsi="Arial" w:cs="Arial"/>
          <w:sz w:val="24"/>
          <w:szCs w:val="24"/>
          <w:lang w:eastAsia="fr-CA"/>
        </w:rPr>
        <w:t xml:space="preserve">, elle doit déposer une demande écrite et motivée au </w:t>
      </w:r>
      <w:r w:rsidR="004A0DF3" w:rsidRPr="00C03D5A">
        <w:rPr>
          <w:rFonts w:ascii="Arial" w:eastAsia="Times New Roman" w:hAnsi="Arial" w:cs="Arial"/>
          <w:sz w:val="24"/>
          <w:szCs w:val="24"/>
          <w:lang w:eastAsia="fr-CA"/>
        </w:rPr>
        <w:t>Ministre</w:t>
      </w:r>
      <w:r w:rsidRPr="00C03D5A">
        <w:rPr>
          <w:rFonts w:ascii="Arial" w:eastAsia="Times New Roman" w:hAnsi="Arial" w:cs="Arial"/>
          <w:sz w:val="24"/>
          <w:szCs w:val="24"/>
          <w:lang w:eastAsia="fr-CA"/>
        </w:rPr>
        <w:t>.</w:t>
      </w:r>
      <w:r w:rsidRPr="00C03D5A">
        <w:rPr>
          <w:rFonts w:ascii="Arial" w:eastAsia="Times New Roman" w:hAnsi="Arial" w:cs="Arial"/>
          <w:b/>
          <w:bCs/>
          <w:sz w:val="24"/>
          <w:szCs w:val="24"/>
          <w:lang w:eastAsia="fr-CA"/>
        </w:rPr>
        <w:t> </w:t>
      </w:r>
      <w:r w:rsidRPr="00C03D5A">
        <w:rPr>
          <w:rFonts w:ascii="Arial" w:eastAsia="Times New Roman" w:hAnsi="Arial" w:cs="Arial"/>
          <w:sz w:val="24"/>
          <w:szCs w:val="24"/>
          <w:lang w:eastAsia="fr-CA"/>
        </w:rPr>
        <w:t> </w:t>
      </w:r>
      <w:r w:rsidR="002C39BB" w:rsidRPr="00C03D5A">
        <w:rPr>
          <w:rFonts w:ascii="Arial" w:eastAsia="Times New Roman" w:hAnsi="Arial" w:cs="Arial"/>
          <w:sz w:val="24"/>
          <w:szCs w:val="24"/>
          <w:lang w:eastAsia="fr-CA"/>
        </w:rPr>
        <w:t xml:space="preserve">Celui-ci s'engage à examiner chaque demande et à fournir une réponse dans un délai de </w:t>
      </w:r>
      <w:r w:rsidR="002A420D" w:rsidRPr="00C03D5A">
        <w:rPr>
          <w:rFonts w:ascii="Arial" w:eastAsia="Times New Roman" w:hAnsi="Arial" w:cs="Arial"/>
          <w:sz w:val="24"/>
          <w:szCs w:val="24"/>
          <w:lang w:eastAsia="fr-CA"/>
        </w:rPr>
        <w:t xml:space="preserve">quarante-cinq </w:t>
      </w:r>
      <w:r w:rsidR="002C39BB" w:rsidRPr="00C03D5A">
        <w:rPr>
          <w:rFonts w:ascii="Arial" w:eastAsia="Times New Roman" w:hAnsi="Arial" w:cs="Arial"/>
          <w:sz w:val="24"/>
          <w:szCs w:val="24"/>
          <w:lang w:eastAsia="fr-CA"/>
        </w:rPr>
        <w:t>(</w:t>
      </w:r>
      <w:r w:rsidR="002A420D" w:rsidRPr="00C03D5A">
        <w:rPr>
          <w:rFonts w:ascii="Arial" w:eastAsia="Times New Roman" w:hAnsi="Arial" w:cs="Arial"/>
          <w:sz w:val="24"/>
          <w:szCs w:val="24"/>
          <w:lang w:eastAsia="fr-CA"/>
        </w:rPr>
        <w:t>45</w:t>
      </w:r>
      <w:r w:rsidR="002C39BB" w:rsidRPr="00C03D5A">
        <w:rPr>
          <w:rFonts w:ascii="Arial" w:eastAsia="Times New Roman" w:hAnsi="Arial" w:cs="Arial"/>
          <w:sz w:val="24"/>
          <w:szCs w:val="24"/>
          <w:lang w:eastAsia="fr-CA"/>
        </w:rPr>
        <w:t xml:space="preserve">) jours à compter de la réception de ladite demande.   </w:t>
      </w:r>
    </w:p>
    <w:p w14:paraId="5ABED0FE" w14:textId="77777777" w:rsidR="00E67D81" w:rsidRPr="00C03D5A" w:rsidRDefault="00E67D81" w:rsidP="000E1EB6">
      <w:pPr>
        <w:spacing w:after="0" w:line="240" w:lineRule="auto"/>
        <w:jc w:val="both"/>
        <w:textAlignment w:val="baseline"/>
        <w:rPr>
          <w:rFonts w:ascii="Arial" w:eastAsia="Times New Roman" w:hAnsi="Arial" w:cs="Arial"/>
          <w:sz w:val="24"/>
          <w:szCs w:val="24"/>
          <w:lang w:eastAsia="fr-CA"/>
        </w:rPr>
      </w:pPr>
    </w:p>
    <w:p w14:paraId="19857E4D" w14:textId="4BB3DBB9" w:rsidR="000E1EB6" w:rsidRPr="00C03D5A" w:rsidRDefault="002C39BB" w:rsidP="000E1EB6">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En cas de</w:t>
      </w:r>
      <w:r w:rsidR="00392C29" w:rsidRPr="00C03D5A">
        <w:rPr>
          <w:rFonts w:ascii="Arial" w:eastAsia="Times New Roman" w:hAnsi="Arial" w:cs="Arial"/>
          <w:sz w:val="24"/>
          <w:szCs w:val="24"/>
          <w:lang w:eastAsia="fr-CA"/>
        </w:rPr>
        <w:t xml:space="preserve"> refus, le </w:t>
      </w:r>
      <w:r w:rsidR="004A0DF3" w:rsidRPr="00C03D5A">
        <w:rPr>
          <w:rFonts w:ascii="Arial" w:eastAsia="Times New Roman" w:hAnsi="Arial" w:cs="Arial"/>
          <w:sz w:val="24"/>
          <w:szCs w:val="24"/>
          <w:lang w:eastAsia="fr-CA"/>
        </w:rPr>
        <w:t>Ministre</w:t>
      </w:r>
      <w:r w:rsidR="00392C29" w:rsidRPr="00C03D5A">
        <w:rPr>
          <w:rFonts w:ascii="Arial" w:eastAsia="Times New Roman" w:hAnsi="Arial" w:cs="Arial"/>
          <w:sz w:val="24"/>
          <w:szCs w:val="24"/>
          <w:lang w:eastAsia="fr-CA"/>
        </w:rPr>
        <w:t xml:space="preserve"> doit en informer Urgences-santé</w:t>
      </w:r>
      <w:r w:rsidR="00E67D81" w:rsidRPr="00C03D5A">
        <w:rPr>
          <w:rFonts w:ascii="Arial" w:eastAsia="Times New Roman" w:hAnsi="Arial" w:cs="Arial"/>
          <w:sz w:val="24"/>
          <w:szCs w:val="24"/>
          <w:lang w:eastAsia="fr-CA"/>
        </w:rPr>
        <w:t xml:space="preserve"> par écrit en expliquant les raisons du refus.</w:t>
      </w:r>
    </w:p>
    <w:p w14:paraId="420B3E1F" w14:textId="77777777" w:rsidR="000E1EB6" w:rsidRPr="00C03D5A" w:rsidRDefault="000E1EB6" w:rsidP="00CF6F1C">
      <w:pPr>
        <w:spacing w:after="0" w:line="240" w:lineRule="auto"/>
        <w:jc w:val="both"/>
        <w:textAlignment w:val="baseline"/>
        <w:rPr>
          <w:rFonts w:ascii="Arial" w:eastAsia="Times New Roman" w:hAnsi="Arial" w:cs="Arial"/>
          <w:sz w:val="24"/>
          <w:szCs w:val="24"/>
          <w:lang w:eastAsia="fr-CA"/>
        </w:rPr>
      </w:pPr>
    </w:p>
    <w:p w14:paraId="749D1412" w14:textId="6361BCD5" w:rsidR="003A5A0E" w:rsidRPr="00C03D5A" w:rsidRDefault="003A5A0E" w:rsidP="000E1EB6">
      <w:pPr>
        <w:spacing w:after="0" w:line="240" w:lineRule="auto"/>
        <w:jc w:val="both"/>
        <w:textAlignment w:val="baseline"/>
        <w:rPr>
          <w:rFonts w:ascii="Segoe UI" w:eastAsia="Times New Roman" w:hAnsi="Segoe UI" w:cs="Segoe UI"/>
          <w:b/>
          <w:bCs/>
          <w:sz w:val="18"/>
          <w:szCs w:val="18"/>
          <w:lang w:eastAsia="fr-CA"/>
        </w:rPr>
      </w:pPr>
      <w:r w:rsidRPr="00C03D5A">
        <w:rPr>
          <w:rFonts w:ascii="Arial" w:eastAsia="Times New Roman" w:hAnsi="Arial" w:cs="Arial"/>
          <w:b/>
          <w:bCs/>
          <w:sz w:val="24"/>
          <w:szCs w:val="24"/>
          <w:lang w:eastAsia="fr-CA"/>
        </w:rPr>
        <w:t>Collaboration entre</w:t>
      </w:r>
      <w:r w:rsidR="00D50D8F" w:rsidRPr="00C03D5A">
        <w:rPr>
          <w:rFonts w:ascii="Arial" w:eastAsia="Times New Roman" w:hAnsi="Arial" w:cs="Arial"/>
          <w:b/>
          <w:bCs/>
          <w:sz w:val="24"/>
          <w:szCs w:val="24"/>
          <w:lang w:eastAsia="fr-CA"/>
        </w:rPr>
        <w:t xml:space="preserve"> les parties</w:t>
      </w:r>
    </w:p>
    <w:p w14:paraId="7D94503E" w14:textId="77777777" w:rsidR="003A5A0E" w:rsidRPr="00C03D5A" w:rsidRDefault="003A5A0E" w:rsidP="003A5A0E">
      <w:pPr>
        <w:spacing w:after="0" w:line="240" w:lineRule="auto"/>
        <w:jc w:val="both"/>
        <w:textAlignment w:val="baseline"/>
        <w:rPr>
          <w:rFonts w:ascii="Arial" w:eastAsia="Times New Roman" w:hAnsi="Arial" w:cs="Arial"/>
          <w:b/>
          <w:bCs/>
          <w:color w:val="000000"/>
          <w:sz w:val="24"/>
          <w:szCs w:val="24"/>
          <w:lang w:eastAsia="fr-CA"/>
        </w:rPr>
      </w:pPr>
    </w:p>
    <w:p w14:paraId="3DD759AD" w14:textId="443D980B" w:rsidR="003A5A0E" w:rsidRPr="00C03D5A" w:rsidRDefault="00D50D8F" w:rsidP="003A5A0E">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sz w:val="24"/>
          <w:szCs w:val="24"/>
          <w:lang w:eastAsia="fr-CA"/>
        </w:rPr>
        <w:t>Urgences-santé</w:t>
      </w:r>
      <w:r w:rsidR="003A5A0E" w:rsidRPr="00C03D5A">
        <w:rPr>
          <w:rFonts w:ascii="Arial" w:eastAsia="Times New Roman" w:hAnsi="Arial" w:cs="Arial"/>
          <w:color w:val="000000"/>
          <w:sz w:val="24"/>
          <w:szCs w:val="24"/>
          <w:lang w:eastAsia="fr-CA"/>
        </w:rPr>
        <w:t xml:space="preserve"> s’engage à collaborer avec le </w:t>
      </w:r>
      <w:r w:rsidR="004A0DF3" w:rsidRPr="00C03D5A">
        <w:rPr>
          <w:rFonts w:ascii="Arial" w:eastAsia="Times New Roman" w:hAnsi="Arial" w:cs="Arial"/>
          <w:color w:val="000000"/>
          <w:sz w:val="24"/>
          <w:szCs w:val="24"/>
          <w:lang w:eastAsia="fr-CA"/>
        </w:rPr>
        <w:t>Ministre</w:t>
      </w:r>
      <w:r w:rsidR="003A5A0E" w:rsidRPr="00C03D5A">
        <w:rPr>
          <w:rFonts w:ascii="Arial" w:eastAsia="Times New Roman" w:hAnsi="Arial" w:cs="Arial"/>
          <w:color w:val="000000"/>
          <w:sz w:val="24"/>
          <w:szCs w:val="24"/>
          <w:lang w:eastAsia="fr-CA"/>
        </w:rPr>
        <w:t xml:space="preserve"> et les différents intervenants du milieu, dont les établissements collégiaux, les établissements universitaires, les chaires de recherche et autres organismes gouvernementaux, et ce, de la manière suivante :   </w:t>
      </w:r>
    </w:p>
    <w:p w14:paraId="09AB584A" w14:textId="160545D4"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p>
    <w:p w14:paraId="4EEDD16F" w14:textId="3D969D21" w:rsidR="00B81171"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themeColor="text1"/>
          <w:sz w:val="24"/>
          <w:szCs w:val="24"/>
          <w:lang w:eastAsia="fr-CA"/>
        </w:rPr>
        <w:t xml:space="preserve">En participant, sur demande du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ou d’un établissement, à l’élaboration, à la préparation et à la mise en œuvre des mesures d’urgence et de sécurité civile notamment en participant aux différents exercices de prévention (ex </w:t>
      </w:r>
      <w:r w:rsidR="00785255" w:rsidRPr="00C03D5A">
        <w:rPr>
          <w:rFonts w:ascii="Arial" w:eastAsia="Times New Roman" w:hAnsi="Arial" w:cs="Arial"/>
          <w:color w:val="000000" w:themeColor="text1"/>
          <w:sz w:val="24"/>
          <w:szCs w:val="24"/>
          <w:lang w:eastAsia="fr-CA"/>
        </w:rPr>
        <w:t> </w:t>
      </w:r>
      <w:r w:rsidRPr="00C03D5A">
        <w:rPr>
          <w:rFonts w:ascii="Arial" w:eastAsia="Times New Roman" w:hAnsi="Arial" w:cs="Arial"/>
          <w:color w:val="000000" w:themeColor="text1"/>
          <w:sz w:val="24"/>
          <w:szCs w:val="24"/>
          <w:lang w:eastAsia="fr-CA"/>
        </w:rPr>
        <w:t xml:space="preserve">: simulation) et aux rencontres des tables sectorielles </w:t>
      </w:r>
      <w:r w:rsidR="00AE5691" w:rsidRPr="00C03D5A">
        <w:rPr>
          <w:rFonts w:ascii="Arial" w:eastAsia="Times New Roman" w:hAnsi="Arial" w:cs="Arial"/>
          <w:color w:val="000000" w:themeColor="text1"/>
          <w:sz w:val="24"/>
          <w:szCs w:val="24"/>
          <w:lang w:eastAsia="fr-CA"/>
        </w:rPr>
        <w:t xml:space="preserve">de l’établissement </w:t>
      </w:r>
      <w:r w:rsidRPr="00C03D5A">
        <w:rPr>
          <w:rFonts w:ascii="Arial" w:eastAsia="Times New Roman" w:hAnsi="Arial" w:cs="Arial"/>
          <w:color w:val="000000" w:themeColor="text1"/>
          <w:sz w:val="24"/>
          <w:szCs w:val="24"/>
          <w:lang w:eastAsia="fr-CA"/>
        </w:rPr>
        <w:t xml:space="preserve">impliquant les intervenants des urgences, de la Direction de la protection de la jeunesse ou des intervenants travaillant sur l’autonomie des ainés, en matière de santé mentale, d’itinérance, etc.;  </w:t>
      </w:r>
    </w:p>
    <w:p w14:paraId="77C47E28" w14:textId="77777777" w:rsidR="00B81171" w:rsidRPr="00C03D5A" w:rsidRDefault="00B81171" w:rsidP="003A5A0E">
      <w:pPr>
        <w:spacing w:after="0" w:line="240" w:lineRule="auto"/>
        <w:jc w:val="both"/>
        <w:textAlignment w:val="baseline"/>
        <w:rPr>
          <w:rFonts w:ascii="Arial" w:eastAsia="Times New Roman" w:hAnsi="Arial" w:cs="Arial"/>
          <w:color w:val="000000"/>
          <w:sz w:val="24"/>
          <w:szCs w:val="24"/>
          <w:lang w:eastAsia="fr-CA"/>
        </w:rPr>
      </w:pPr>
    </w:p>
    <w:p w14:paraId="5DE53F7E" w14:textId="17E6A610" w:rsidR="00B81171" w:rsidRPr="00C03D5A" w:rsidRDefault="00B81171" w:rsidP="003A5A0E">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sz w:val="24"/>
          <w:szCs w:val="24"/>
          <w:lang w:eastAsia="fr-CA"/>
        </w:rPr>
        <w:t xml:space="preserve">En s’assurant </w:t>
      </w:r>
      <w:r w:rsidR="008571EB" w:rsidRPr="00C03D5A">
        <w:rPr>
          <w:rFonts w:ascii="Arial" w:eastAsia="Times New Roman" w:hAnsi="Arial" w:cs="Arial"/>
          <w:color w:val="000000"/>
          <w:sz w:val="24"/>
          <w:szCs w:val="24"/>
          <w:lang w:eastAsia="fr-CA"/>
        </w:rPr>
        <w:t>de requérir l’</w:t>
      </w:r>
      <w:r w:rsidRPr="00C03D5A">
        <w:rPr>
          <w:rFonts w:ascii="Arial" w:eastAsia="Times New Roman" w:hAnsi="Arial" w:cs="Arial"/>
          <w:color w:val="000000"/>
          <w:sz w:val="24"/>
          <w:szCs w:val="24"/>
          <w:lang w:eastAsia="fr-CA"/>
        </w:rPr>
        <w:t xml:space="preserve">approbation </w:t>
      </w:r>
      <w:r w:rsidR="00D4182B" w:rsidRPr="00C03D5A">
        <w:rPr>
          <w:rFonts w:ascii="Arial" w:eastAsia="Times New Roman" w:hAnsi="Arial" w:cs="Arial"/>
          <w:color w:val="000000"/>
          <w:sz w:val="24"/>
          <w:szCs w:val="24"/>
          <w:lang w:eastAsia="fr-CA"/>
        </w:rPr>
        <w:t xml:space="preserve">du </w:t>
      </w:r>
      <w:r w:rsidR="004A0DF3" w:rsidRPr="00C03D5A">
        <w:rPr>
          <w:rFonts w:ascii="Arial" w:eastAsia="Times New Roman" w:hAnsi="Arial" w:cs="Arial"/>
          <w:color w:val="000000"/>
          <w:sz w:val="24"/>
          <w:szCs w:val="24"/>
          <w:lang w:eastAsia="fr-CA"/>
        </w:rPr>
        <w:t>Ministre</w:t>
      </w:r>
      <w:r w:rsidR="00D4182B" w:rsidRPr="00C03D5A">
        <w:rPr>
          <w:rFonts w:ascii="Arial" w:eastAsia="Times New Roman" w:hAnsi="Arial" w:cs="Arial"/>
          <w:color w:val="000000"/>
          <w:sz w:val="24"/>
          <w:szCs w:val="24"/>
          <w:lang w:eastAsia="fr-CA"/>
        </w:rPr>
        <w:t xml:space="preserve"> pour </w:t>
      </w:r>
      <w:r w:rsidRPr="00C03D5A">
        <w:rPr>
          <w:rFonts w:ascii="Arial" w:eastAsia="Times New Roman" w:hAnsi="Arial" w:cs="Arial"/>
          <w:color w:val="000000"/>
          <w:sz w:val="24"/>
          <w:szCs w:val="24"/>
          <w:lang w:eastAsia="fr-CA"/>
        </w:rPr>
        <w:t xml:space="preserve">toutes demandes </w:t>
      </w:r>
      <w:r w:rsidR="008D691C" w:rsidRPr="00C03D5A">
        <w:rPr>
          <w:rFonts w:ascii="Arial" w:eastAsia="Times New Roman" w:hAnsi="Arial" w:cs="Arial"/>
          <w:color w:val="000000"/>
          <w:sz w:val="24"/>
          <w:szCs w:val="24"/>
          <w:lang w:eastAsia="fr-CA"/>
        </w:rPr>
        <w:t>ou représentation visant un ministère ou organisme</w:t>
      </w:r>
      <w:r w:rsidR="004A7E10" w:rsidRPr="00C03D5A">
        <w:rPr>
          <w:rFonts w:ascii="Arial" w:eastAsia="Times New Roman" w:hAnsi="Arial" w:cs="Arial"/>
          <w:color w:val="000000"/>
          <w:sz w:val="24"/>
          <w:szCs w:val="24"/>
          <w:lang w:eastAsia="fr-CA"/>
        </w:rPr>
        <w:t xml:space="preserve"> qui n’est pas sous sa responsabilité </w:t>
      </w:r>
      <w:r w:rsidR="008D691C" w:rsidRPr="00C03D5A">
        <w:rPr>
          <w:rFonts w:ascii="Arial" w:eastAsia="Times New Roman" w:hAnsi="Arial" w:cs="Arial"/>
          <w:color w:val="000000"/>
          <w:sz w:val="24"/>
          <w:szCs w:val="24"/>
          <w:lang w:eastAsia="fr-CA"/>
        </w:rPr>
        <w:t xml:space="preserve">; </w:t>
      </w:r>
    </w:p>
    <w:p w14:paraId="6E49D9CE" w14:textId="77777777" w:rsidR="00457DBD" w:rsidRPr="00C03D5A" w:rsidRDefault="00457DBD" w:rsidP="003A5A0E">
      <w:pPr>
        <w:spacing w:after="0" w:line="240" w:lineRule="auto"/>
        <w:jc w:val="both"/>
        <w:textAlignment w:val="baseline"/>
        <w:rPr>
          <w:rFonts w:ascii="Arial" w:eastAsia="Times New Roman" w:hAnsi="Arial" w:cs="Arial"/>
          <w:color w:val="000000"/>
          <w:sz w:val="24"/>
          <w:szCs w:val="24"/>
          <w:lang w:eastAsia="fr-CA"/>
        </w:rPr>
      </w:pPr>
    </w:p>
    <w:p w14:paraId="0DACDF28" w14:textId="77777777"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sz w:val="24"/>
          <w:szCs w:val="24"/>
          <w:lang w:eastAsia="fr-CA"/>
        </w:rPr>
        <w:t xml:space="preserve">En planifiant avec les intervenants des urgences et les services de sécurité civile les besoins, le soutien clinique et les plans d’urgence lors des grands événements sur son territoire;  </w:t>
      </w:r>
    </w:p>
    <w:p w14:paraId="3A1484CC" w14:textId="2AF627F9"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p>
    <w:p w14:paraId="403769D7" w14:textId="2D362DF3"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themeColor="text1"/>
          <w:sz w:val="24"/>
          <w:szCs w:val="24"/>
          <w:lang w:eastAsia="fr-CA"/>
        </w:rPr>
        <w:t xml:space="preserve">En travaillant de concert avec les </w:t>
      </w:r>
      <w:r w:rsidR="009D7A6E" w:rsidRPr="00C03D5A">
        <w:rPr>
          <w:rFonts w:ascii="Arial" w:eastAsia="Times New Roman" w:hAnsi="Arial" w:cs="Arial"/>
          <w:color w:val="000000" w:themeColor="text1"/>
          <w:sz w:val="24"/>
          <w:szCs w:val="24"/>
          <w:lang w:eastAsia="fr-CA"/>
        </w:rPr>
        <w:t>représentants des</w:t>
      </w:r>
      <w:r w:rsidRPr="00C03D5A">
        <w:rPr>
          <w:rFonts w:ascii="Arial" w:eastAsia="Times New Roman" w:hAnsi="Arial" w:cs="Arial"/>
          <w:color w:val="000000" w:themeColor="text1"/>
          <w:sz w:val="24"/>
          <w:szCs w:val="24"/>
          <w:lang w:eastAsia="fr-CA"/>
        </w:rPr>
        <w:t xml:space="preserve"> établissements présents sur son territoire et </w:t>
      </w:r>
      <w:r w:rsidR="001A6C5A" w:rsidRPr="00C03D5A">
        <w:rPr>
          <w:rFonts w:ascii="Arial" w:eastAsia="Times New Roman" w:hAnsi="Arial" w:cs="Arial"/>
          <w:color w:val="000000" w:themeColor="text1"/>
          <w:sz w:val="24"/>
          <w:szCs w:val="24"/>
          <w:lang w:eastAsia="fr-CA"/>
        </w:rPr>
        <w:t xml:space="preserve">du </w:t>
      </w:r>
      <w:r w:rsidR="004A0DF3" w:rsidRPr="00C03D5A">
        <w:rPr>
          <w:rFonts w:ascii="Arial" w:eastAsia="Times New Roman" w:hAnsi="Arial" w:cs="Arial"/>
          <w:color w:val="000000" w:themeColor="text1"/>
          <w:sz w:val="24"/>
          <w:szCs w:val="24"/>
          <w:lang w:eastAsia="fr-CA"/>
        </w:rPr>
        <w:t>M</w:t>
      </w:r>
      <w:r w:rsidRPr="00C03D5A">
        <w:rPr>
          <w:rFonts w:ascii="Arial" w:eastAsia="Times New Roman" w:hAnsi="Arial" w:cs="Arial"/>
          <w:color w:val="000000" w:themeColor="text1"/>
          <w:sz w:val="24"/>
          <w:szCs w:val="24"/>
          <w:lang w:eastAsia="fr-CA"/>
        </w:rPr>
        <w:t>inistre pour préparer à l’avance d’éventuel</w:t>
      </w:r>
      <w:r w:rsidR="00640021">
        <w:rPr>
          <w:rFonts w:ascii="Arial" w:eastAsia="Times New Roman" w:hAnsi="Arial" w:cs="Arial"/>
          <w:color w:val="000000" w:themeColor="text1"/>
          <w:sz w:val="24"/>
          <w:szCs w:val="24"/>
          <w:lang w:eastAsia="fr-CA"/>
        </w:rPr>
        <w:t>le</w:t>
      </w:r>
      <w:r w:rsidRPr="00C03D5A">
        <w:rPr>
          <w:rFonts w:ascii="Arial" w:eastAsia="Times New Roman" w:hAnsi="Arial" w:cs="Arial"/>
          <w:color w:val="000000" w:themeColor="text1"/>
          <w:sz w:val="24"/>
          <w:szCs w:val="24"/>
          <w:lang w:eastAsia="fr-CA"/>
        </w:rPr>
        <w:t xml:space="preserve">s négociations relatives aux services essentiels, en faisant approuver au préalable, par </w:t>
      </w:r>
      <w:r w:rsidR="001A6C5A" w:rsidRPr="00C03D5A">
        <w:rPr>
          <w:rFonts w:ascii="Arial" w:eastAsia="Times New Roman" w:hAnsi="Arial" w:cs="Arial"/>
          <w:color w:val="000000" w:themeColor="text1"/>
          <w:sz w:val="24"/>
          <w:szCs w:val="24"/>
          <w:lang w:eastAsia="fr-CA"/>
        </w:rPr>
        <w:t>ces représentants,</w:t>
      </w:r>
      <w:r w:rsidRPr="00C03D5A">
        <w:rPr>
          <w:rFonts w:ascii="Arial" w:eastAsia="Times New Roman" w:hAnsi="Arial" w:cs="Arial"/>
          <w:color w:val="000000" w:themeColor="text1"/>
          <w:sz w:val="24"/>
          <w:szCs w:val="24"/>
          <w:lang w:eastAsia="fr-CA"/>
        </w:rPr>
        <w:t xml:space="preserve"> qui devr</w:t>
      </w:r>
      <w:r w:rsidR="001A6C5A" w:rsidRPr="00C03D5A">
        <w:rPr>
          <w:rFonts w:ascii="Arial" w:eastAsia="Times New Roman" w:hAnsi="Arial" w:cs="Arial"/>
          <w:color w:val="000000" w:themeColor="text1"/>
          <w:sz w:val="24"/>
          <w:szCs w:val="24"/>
          <w:lang w:eastAsia="fr-CA"/>
        </w:rPr>
        <w:t>ont</w:t>
      </w:r>
      <w:r w:rsidRPr="00C03D5A">
        <w:rPr>
          <w:rFonts w:ascii="Arial" w:eastAsia="Times New Roman" w:hAnsi="Arial" w:cs="Arial"/>
          <w:color w:val="000000" w:themeColor="text1"/>
          <w:sz w:val="24"/>
          <w:szCs w:val="24"/>
          <w:lang w:eastAsia="fr-CA"/>
        </w:rPr>
        <w:t xml:space="preserve"> se rendre disponible</w:t>
      </w:r>
      <w:r w:rsidR="001A6C5A" w:rsidRPr="00C03D5A">
        <w:rPr>
          <w:rFonts w:ascii="Arial" w:eastAsia="Times New Roman" w:hAnsi="Arial" w:cs="Arial"/>
          <w:color w:val="000000" w:themeColor="text1"/>
          <w:sz w:val="24"/>
          <w:szCs w:val="24"/>
          <w:lang w:eastAsia="fr-CA"/>
        </w:rPr>
        <w:t>s</w:t>
      </w:r>
      <w:r w:rsidRPr="00C03D5A">
        <w:rPr>
          <w:rFonts w:ascii="Arial" w:eastAsia="Times New Roman" w:hAnsi="Arial" w:cs="Arial"/>
          <w:color w:val="000000" w:themeColor="text1"/>
          <w:sz w:val="24"/>
          <w:szCs w:val="24"/>
          <w:lang w:eastAsia="fr-CA"/>
        </w:rPr>
        <w:t xml:space="preserve"> en temps opportun, la liste des services essentiels à déposer au Tribunal administratif du travail en prévision des moyens de pression lors d’un conflit de travail et en soutenant l’intervention </w:t>
      </w:r>
      <w:r w:rsidR="008C31A8" w:rsidRPr="00C03D5A">
        <w:rPr>
          <w:rFonts w:ascii="Arial" w:eastAsia="Times New Roman" w:hAnsi="Arial" w:cs="Arial"/>
          <w:color w:val="000000" w:themeColor="text1"/>
          <w:sz w:val="24"/>
          <w:szCs w:val="24"/>
          <w:lang w:eastAsia="fr-CA"/>
        </w:rPr>
        <w:t>des établissement</w:t>
      </w:r>
      <w:r w:rsidR="00230255" w:rsidRPr="00C03D5A">
        <w:rPr>
          <w:rFonts w:ascii="Arial" w:eastAsia="Times New Roman" w:hAnsi="Arial" w:cs="Arial"/>
          <w:color w:val="000000" w:themeColor="text1"/>
          <w:sz w:val="24"/>
          <w:szCs w:val="24"/>
          <w:lang w:eastAsia="fr-CA"/>
        </w:rPr>
        <w:t>s</w:t>
      </w:r>
      <w:r w:rsidRPr="00C03D5A">
        <w:rPr>
          <w:rFonts w:ascii="Arial" w:eastAsia="Times New Roman" w:hAnsi="Arial" w:cs="Arial"/>
          <w:color w:val="000000" w:themeColor="text1"/>
          <w:sz w:val="24"/>
          <w:szCs w:val="24"/>
          <w:lang w:eastAsia="fr-CA"/>
        </w:rPr>
        <w:t xml:space="preserve"> et du </w:t>
      </w:r>
      <w:r w:rsidR="004A0DF3" w:rsidRPr="00C03D5A">
        <w:rPr>
          <w:rFonts w:ascii="Arial" w:eastAsia="Times New Roman" w:hAnsi="Arial" w:cs="Arial"/>
          <w:color w:val="000000" w:themeColor="text1"/>
          <w:sz w:val="24"/>
          <w:szCs w:val="24"/>
          <w:lang w:eastAsia="fr-CA"/>
        </w:rPr>
        <w:t>Ministre</w:t>
      </w:r>
      <w:r w:rsidRPr="00C03D5A">
        <w:rPr>
          <w:rFonts w:ascii="Arial" w:eastAsia="Times New Roman" w:hAnsi="Arial" w:cs="Arial"/>
          <w:color w:val="000000" w:themeColor="text1"/>
          <w:sz w:val="24"/>
          <w:szCs w:val="24"/>
          <w:lang w:eastAsia="fr-CA"/>
        </w:rPr>
        <w:t xml:space="preserve"> devant le Tribunal administratif du travail, le cas échéant;  </w:t>
      </w:r>
    </w:p>
    <w:p w14:paraId="06DA4E1D" w14:textId="4B093847"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p>
    <w:p w14:paraId="660D8B74" w14:textId="7FF375CA" w:rsidR="00593C3C" w:rsidRPr="00C03D5A" w:rsidRDefault="003A5A0E"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En saisissant le Tribunal administratif du travail lors du non-respect des services essentiels approuvés ou déterminés par celui-ci ou en saisissant la Cour supérieure du Québec si une injonction ou un autre recours est utile et nécessaire pour protéger l’intérêt supérieur de chaque usager faisant appel à un Service ambulancier; </w:t>
      </w:r>
      <w:r w:rsidR="00593C3C" w:rsidRPr="00C03D5A">
        <w:rPr>
          <w:rFonts w:ascii="Arial" w:eastAsia="Times New Roman" w:hAnsi="Arial" w:cs="Arial"/>
          <w:color w:val="000000"/>
          <w:sz w:val="24"/>
          <w:szCs w:val="24"/>
          <w:lang w:eastAsia="fr-CA"/>
        </w:rPr>
        <w:t> </w:t>
      </w:r>
    </w:p>
    <w:p w14:paraId="2E8EBB49" w14:textId="77777777" w:rsidR="00D50D8F" w:rsidRPr="00C03D5A" w:rsidRDefault="00D50D8F" w:rsidP="00593C3C">
      <w:pPr>
        <w:spacing w:after="0" w:line="240" w:lineRule="auto"/>
        <w:jc w:val="both"/>
        <w:textAlignment w:val="baseline"/>
        <w:rPr>
          <w:rFonts w:ascii="Arial" w:eastAsia="Times New Roman" w:hAnsi="Arial" w:cs="Arial"/>
          <w:b/>
          <w:bCs/>
          <w:color w:val="000000"/>
          <w:sz w:val="24"/>
          <w:szCs w:val="24"/>
          <w:lang w:eastAsia="fr-CA"/>
        </w:rPr>
      </w:pPr>
    </w:p>
    <w:p w14:paraId="6D77C2CE" w14:textId="77777777" w:rsidR="004A0DF3" w:rsidRDefault="004A0DF3" w:rsidP="00593C3C">
      <w:pPr>
        <w:spacing w:after="0" w:line="240" w:lineRule="auto"/>
        <w:jc w:val="both"/>
        <w:textAlignment w:val="baseline"/>
        <w:rPr>
          <w:rFonts w:ascii="Arial" w:eastAsia="Times New Roman" w:hAnsi="Arial" w:cs="Arial"/>
          <w:b/>
          <w:bCs/>
          <w:color w:val="000000"/>
          <w:sz w:val="24"/>
          <w:szCs w:val="24"/>
          <w:lang w:eastAsia="fr-CA"/>
        </w:rPr>
      </w:pPr>
    </w:p>
    <w:p w14:paraId="1793854A" w14:textId="77777777" w:rsidR="00EB383D" w:rsidRPr="00C03D5A" w:rsidRDefault="00EB383D" w:rsidP="00593C3C">
      <w:pPr>
        <w:spacing w:after="0" w:line="240" w:lineRule="auto"/>
        <w:jc w:val="both"/>
        <w:textAlignment w:val="baseline"/>
        <w:rPr>
          <w:rFonts w:ascii="Arial" w:eastAsia="Times New Roman" w:hAnsi="Arial" w:cs="Arial"/>
          <w:b/>
          <w:bCs/>
          <w:color w:val="000000"/>
          <w:sz w:val="24"/>
          <w:szCs w:val="24"/>
          <w:lang w:eastAsia="fr-CA"/>
        </w:rPr>
      </w:pPr>
    </w:p>
    <w:p w14:paraId="519D58B1" w14:textId="77777777" w:rsidR="004A0DF3" w:rsidRPr="00C03D5A" w:rsidRDefault="004A0DF3" w:rsidP="00593C3C">
      <w:pPr>
        <w:spacing w:after="0" w:line="240" w:lineRule="auto"/>
        <w:jc w:val="both"/>
        <w:textAlignment w:val="baseline"/>
        <w:rPr>
          <w:rFonts w:ascii="Arial" w:eastAsia="Times New Roman" w:hAnsi="Arial" w:cs="Arial"/>
          <w:b/>
          <w:bCs/>
          <w:color w:val="000000"/>
          <w:sz w:val="24"/>
          <w:szCs w:val="24"/>
          <w:lang w:eastAsia="fr-CA"/>
        </w:rPr>
      </w:pPr>
    </w:p>
    <w:p w14:paraId="30ABD668" w14:textId="46074D68"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color w:val="000000" w:themeColor="text1"/>
          <w:sz w:val="24"/>
          <w:szCs w:val="24"/>
          <w:lang w:eastAsia="fr-CA"/>
        </w:rPr>
        <w:lastRenderedPageBreak/>
        <w:t>Grèves ou autres moyens de pression </w:t>
      </w:r>
      <w:r w:rsidRPr="00C03D5A">
        <w:rPr>
          <w:rFonts w:ascii="Arial" w:eastAsia="Times New Roman" w:hAnsi="Arial" w:cs="Arial"/>
          <w:color w:val="000000" w:themeColor="text1"/>
          <w:sz w:val="24"/>
          <w:szCs w:val="24"/>
          <w:lang w:eastAsia="fr-CA"/>
        </w:rPr>
        <w:t> </w:t>
      </w:r>
    </w:p>
    <w:p w14:paraId="4B4D1186"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66A60EEE"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Les parties reconnaissent que les grèves ou autres moyens de pression exercés par les TAP à l’emploi d’Urgences-santé dans le cadre du renouvellement des conventions collectives peuvent empêcher Urgences-santé de respecter certaines des obligations ou d’atteindre certaines cibles prévues par l’entente. </w:t>
      </w:r>
    </w:p>
    <w:p w14:paraId="0B97A4B8"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396DBAB"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Par conséquent, les parties conviennent que les termes de l’entente seront maintenus si les conditions suivantes sont rencontrées :   </w:t>
      </w:r>
    </w:p>
    <w:p w14:paraId="5D760B22"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495F34B" w14:textId="77777777" w:rsidR="00593C3C" w:rsidRPr="00C03D5A" w:rsidRDefault="00593C3C" w:rsidP="00E55AA5">
      <w:pPr>
        <w:numPr>
          <w:ilvl w:val="0"/>
          <w:numId w:val="2"/>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L’inexécution de l’une ou l’autre de ses obligations est directement attribuable à une grève déclarée conformément aux Lois applicables ou à l’exercice, par les TAP à l’emploi d’Urgences-santé</w:t>
      </w:r>
      <w:r w:rsidRPr="00C03D5A">
        <w:rPr>
          <w:rFonts w:ascii="Arial" w:eastAsia="Times New Roman" w:hAnsi="Arial" w:cs="Arial"/>
          <w:color w:val="000000"/>
          <w:sz w:val="24"/>
          <w:szCs w:val="24"/>
          <w:lang w:eastAsia="fr-CA"/>
        </w:rPr>
        <w:t xml:space="preserve">, </w:t>
      </w:r>
      <w:r w:rsidRPr="00C03D5A">
        <w:rPr>
          <w:rFonts w:ascii="Arial" w:eastAsia="Times New Roman" w:hAnsi="Arial" w:cs="Arial"/>
          <w:sz w:val="24"/>
          <w:szCs w:val="24"/>
          <w:lang w:eastAsia="fr-CA"/>
        </w:rPr>
        <w:t>d’autres moyens de pression qui ne contreviennent pas aux Lois applicables et aux conventions collectives;  </w:t>
      </w:r>
    </w:p>
    <w:p w14:paraId="57A332DA" w14:textId="77777777" w:rsidR="00593C3C" w:rsidRPr="00C03D5A" w:rsidRDefault="00593C3C" w:rsidP="00593C3C">
      <w:pPr>
        <w:spacing w:after="0" w:line="240" w:lineRule="auto"/>
        <w:ind w:left="36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Et </w:t>
      </w:r>
    </w:p>
    <w:p w14:paraId="2AE2AE49" w14:textId="77777777" w:rsidR="00593C3C" w:rsidRPr="00C03D5A" w:rsidRDefault="00593C3C" w:rsidP="00593C3C">
      <w:pPr>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544FF3C" w14:textId="77777777" w:rsidR="00593C3C" w:rsidRPr="00C03D5A" w:rsidRDefault="00593C3C" w:rsidP="00E55AA5">
      <w:pPr>
        <w:numPr>
          <w:ilvl w:val="0"/>
          <w:numId w:val="3"/>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Urgences-santé a déployé les efforts raisonnables afin de mettre en place des mesures alternatives, conformes aux Lois applicables, afin d’éviter telle inexécution. </w:t>
      </w:r>
    </w:p>
    <w:p w14:paraId="53007D08" w14:textId="77777777" w:rsidR="00593C3C" w:rsidRPr="00C03D5A" w:rsidRDefault="00593C3C" w:rsidP="00593C3C">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2977BD6" w14:textId="1D68FC10" w:rsidR="00A31198" w:rsidRPr="00C03D5A" w:rsidRDefault="00A31198">
      <w:pPr>
        <w:rPr>
          <w:rFonts w:ascii="Arial" w:eastAsia="Times New Roman" w:hAnsi="Arial" w:cs="Arial"/>
          <w:b/>
          <w:bCs/>
          <w:sz w:val="24"/>
          <w:szCs w:val="24"/>
          <w:u w:val="single"/>
          <w:lang w:eastAsia="fr-CA"/>
        </w:rPr>
      </w:pPr>
      <w:r w:rsidRPr="00C03D5A">
        <w:rPr>
          <w:rFonts w:ascii="Arial" w:eastAsia="Times New Roman" w:hAnsi="Arial" w:cs="Arial"/>
          <w:b/>
          <w:bCs/>
          <w:sz w:val="24"/>
          <w:szCs w:val="24"/>
          <w:u w:val="single"/>
          <w:lang w:eastAsia="fr-CA"/>
        </w:rPr>
        <w:br w:type="page"/>
      </w:r>
    </w:p>
    <w:p w14:paraId="2FCEE82F" w14:textId="53E9FCE3" w:rsidR="000F7539" w:rsidRPr="00C03D5A" w:rsidRDefault="000F7539" w:rsidP="000F7539">
      <w:pPr>
        <w:spacing w:after="0" w:line="240" w:lineRule="auto"/>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lang w:eastAsia="fr-CA"/>
        </w:rPr>
        <w:lastRenderedPageBreak/>
        <w:t>CHAPITRE III : LES ATTENTES DE PERFORMANCE - OPÉRATIONS DU CENTRE DE COMMUNICATION SANTÉ</w:t>
      </w:r>
      <w:r w:rsidRPr="00C03D5A">
        <w:rPr>
          <w:rFonts w:ascii="Arial" w:eastAsia="Times New Roman" w:hAnsi="Arial" w:cs="Arial"/>
          <w:sz w:val="24"/>
          <w:szCs w:val="24"/>
          <w:lang w:eastAsia="fr-CA"/>
        </w:rPr>
        <w:t> </w:t>
      </w:r>
    </w:p>
    <w:p w14:paraId="2FAE16A9" w14:textId="77777777"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4A82517" w14:textId="77777777"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Les indicateurs de performance ont été élaborés en se référant à la chronométrie de la chaîne d’intervention préhospitalière (Annexe A) ainsi que les priorités d’affectation (Annexe B).    </w:t>
      </w:r>
      <w:r w:rsidRPr="00C03D5A">
        <w:rPr>
          <w:rFonts w:ascii="Arial" w:eastAsia="Times New Roman" w:hAnsi="Arial" w:cs="Arial"/>
          <w:sz w:val="24"/>
          <w:szCs w:val="24"/>
          <w:lang w:eastAsia="fr-CA"/>
        </w:rPr>
        <w:t> </w:t>
      </w:r>
    </w:p>
    <w:p w14:paraId="01A3B914" w14:textId="77777777"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00FFDFF4" w14:textId="77777777"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shd w:val="clear" w:color="auto" w:fill="FFFFFF"/>
          <w:lang w:eastAsia="fr-CA"/>
        </w:rPr>
        <w:t xml:space="preserve">Urgences-santé </w:t>
      </w:r>
      <w:r w:rsidRPr="00C03D5A">
        <w:rPr>
          <w:rFonts w:ascii="Arial" w:eastAsia="Times New Roman" w:hAnsi="Arial" w:cs="Arial"/>
          <w:sz w:val="24"/>
          <w:szCs w:val="24"/>
          <w:shd w:val="clear" w:color="auto" w:fill="FFFFFF"/>
          <w:lang w:eastAsia="fr-CA"/>
        </w:rPr>
        <w:t>s’engage à atteindre les cibles de performance suivantes :</w:t>
      </w:r>
      <w:r w:rsidRPr="00C03D5A">
        <w:rPr>
          <w:rFonts w:ascii="Arial" w:eastAsia="Times New Roman" w:hAnsi="Arial" w:cs="Arial"/>
          <w:sz w:val="24"/>
          <w:szCs w:val="24"/>
          <w:lang w:eastAsia="fr-CA"/>
        </w:rPr>
        <w:t> </w:t>
      </w:r>
    </w:p>
    <w:p w14:paraId="733F4325" w14:textId="77777777"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5F805BF"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Délai de réponse</w:t>
      </w:r>
      <w:r w:rsidRPr="00C03D5A">
        <w:rPr>
          <w:rFonts w:ascii="Arial" w:eastAsia="Times New Roman" w:hAnsi="Arial" w:cs="Arial"/>
          <w:sz w:val="24"/>
          <w:szCs w:val="24"/>
          <w:lang w:eastAsia="fr-CA"/>
        </w:rPr>
        <w:t> </w:t>
      </w:r>
    </w:p>
    <w:p w14:paraId="37013998" w14:textId="77777777" w:rsidR="00DE1B3D" w:rsidRPr="00C03D5A" w:rsidRDefault="00DE1B3D" w:rsidP="00DE1B3D">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Que 90 % des délais de réponse à savoir, entre l’entrée de l’appel au CCS (H1) et la réponse à l’appel (H2), soient d’une moyenne de 10 secondes sur une base mensuelle;  </w:t>
      </w:r>
    </w:p>
    <w:p w14:paraId="0A99BEBE" w14:textId="77777777" w:rsidR="00FE1065" w:rsidRPr="00C03D5A" w:rsidRDefault="00FE1065" w:rsidP="00DE1B3D">
      <w:pPr>
        <w:spacing w:after="0" w:line="240" w:lineRule="auto"/>
        <w:jc w:val="both"/>
        <w:textAlignment w:val="baseline"/>
        <w:rPr>
          <w:rFonts w:ascii="Segoe UI" w:eastAsia="Times New Roman" w:hAnsi="Segoe UI" w:cs="Segoe UI"/>
          <w:sz w:val="18"/>
          <w:szCs w:val="18"/>
          <w:lang w:eastAsia="fr-CA"/>
        </w:rPr>
      </w:pPr>
    </w:p>
    <w:p w14:paraId="450B4174"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Délai d’affectation (premiers répondants)</w:t>
      </w:r>
      <w:r w:rsidRPr="00C03D5A">
        <w:rPr>
          <w:rFonts w:ascii="Arial" w:eastAsia="Times New Roman" w:hAnsi="Arial" w:cs="Arial"/>
          <w:sz w:val="24"/>
          <w:szCs w:val="24"/>
          <w:lang w:eastAsia="fr-CA"/>
        </w:rPr>
        <w:t> </w:t>
      </w:r>
    </w:p>
    <w:p w14:paraId="5BDAD2AF" w14:textId="77777777" w:rsidR="00DE1B3D" w:rsidRPr="00C03D5A" w:rsidRDefault="00DE1B3D" w:rsidP="00DE1B3D">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Que 90 % des délais de réponse à savoir, entre l’identification de l’appel (H3) et l’affectation-fin de la transmission (H5) des premiers répondants (en fonction de la disponibilité du service) pour les priorités P0 et P1, soient de moins de 45 secondes; </w:t>
      </w:r>
    </w:p>
    <w:p w14:paraId="06B3959B" w14:textId="77777777" w:rsidR="00E65A12" w:rsidRPr="00C03D5A" w:rsidRDefault="00E65A12" w:rsidP="00DE1B3D">
      <w:pPr>
        <w:spacing w:after="0" w:line="240" w:lineRule="auto"/>
        <w:jc w:val="both"/>
        <w:textAlignment w:val="baseline"/>
        <w:rPr>
          <w:rFonts w:ascii="Segoe UI" w:eastAsia="Times New Roman" w:hAnsi="Segoe UI" w:cs="Segoe UI"/>
          <w:sz w:val="18"/>
          <w:szCs w:val="18"/>
          <w:lang w:eastAsia="fr-CA"/>
        </w:rPr>
      </w:pPr>
    </w:p>
    <w:p w14:paraId="74D171B7"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Délai d’affectation (véhicule ambulancier)</w:t>
      </w:r>
      <w:r w:rsidRPr="00C03D5A">
        <w:rPr>
          <w:rFonts w:ascii="Arial" w:eastAsia="Times New Roman" w:hAnsi="Arial" w:cs="Arial"/>
          <w:sz w:val="24"/>
          <w:szCs w:val="24"/>
          <w:lang w:eastAsia="fr-CA"/>
        </w:rPr>
        <w:t> </w:t>
      </w:r>
    </w:p>
    <w:p w14:paraId="22047A22" w14:textId="77777777" w:rsidR="00DE1B3D" w:rsidRPr="00C03D5A" w:rsidRDefault="00DE1B3D" w:rsidP="00DE1B3D">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Que 95 % des délais de réponse à savoir, entre l’identification de l’appel (H3) et l’affectation-fin de la transmission (H5) d’un véhicule ambulancier pour les priorités P0 et P1, soient de moins de 2 minutes, sauf lorsqu’aucun véhicule ambulancier n’est immédiatement disponible. </w:t>
      </w:r>
    </w:p>
    <w:p w14:paraId="114BBD9B" w14:textId="77777777" w:rsidR="00731AF9" w:rsidRPr="00C03D5A" w:rsidRDefault="00731AF9" w:rsidP="00DE1B3D">
      <w:pPr>
        <w:spacing w:after="0" w:line="240" w:lineRule="auto"/>
        <w:jc w:val="both"/>
        <w:textAlignment w:val="baseline"/>
        <w:rPr>
          <w:rFonts w:ascii="Segoe UI" w:eastAsia="Times New Roman" w:hAnsi="Segoe UI" w:cs="Segoe UI"/>
          <w:sz w:val="18"/>
          <w:szCs w:val="18"/>
          <w:lang w:eastAsia="fr-CA"/>
        </w:rPr>
      </w:pPr>
    </w:p>
    <w:p w14:paraId="20CE3F8C"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Temps de transmission (premiers répondants)</w:t>
      </w:r>
      <w:r w:rsidRPr="00C03D5A">
        <w:rPr>
          <w:rFonts w:ascii="Arial" w:eastAsia="Times New Roman" w:hAnsi="Arial" w:cs="Arial"/>
          <w:sz w:val="24"/>
          <w:szCs w:val="24"/>
          <w:lang w:eastAsia="fr-CA"/>
        </w:rPr>
        <w:t> </w:t>
      </w:r>
    </w:p>
    <w:p w14:paraId="2368A57E"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Que 95 % des temps de transmission à savoir, entre la réponse à l’appel du CCS (H2) et l’affectation-fin (H5) des premiers répondants (en fonction de la disponibilité du service), soient d’au plus :  </w:t>
      </w:r>
    </w:p>
    <w:p w14:paraId="00A19F21" w14:textId="77777777" w:rsidR="00DE1B3D" w:rsidRPr="00C03D5A" w:rsidRDefault="00DE1B3D" w:rsidP="00E55AA5">
      <w:pPr>
        <w:numPr>
          <w:ilvl w:val="0"/>
          <w:numId w:val="5"/>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165 secondes pour les appels urgents (P0 et P1)​ </w:t>
      </w:r>
    </w:p>
    <w:p w14:paraId="229DB95F" w14:textId="77777777" w:rsidR="00987067" w:rsidRPr="00C03D5A" w:rsidRDefault="00987067" w:rsidP="00987067">
      <w:pPr>
        <w:spacing w:after="0" w:line="240" w:lineRule="auto"/>
        <w:ind w:left="1080"/>
        <w:jc w:val="both"/>
        <w:textAlignment w:val="baseline"/>
        <w:rPr>
          <w:rFonts w:ascii="Arial" w:eastAsia="Times New Roman" w:hAnsi="Arial" w:cs="Arial"/>
          <w:sz w:val="24"/>
          <w:szCs w:val="24"/>
          <w:lang w:eastAsia="fr-CA"/>
        </w:rPr>
      </w:pPr>
    </w:p>
    <w:p w14:paraId="53626BFC"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Temps de transmission (véhicule ambulancier)</w:t>
      </w:r>
      <w:r w:rsidRPr="00C03D5A">
        <w:rPr>
          <w:rFonts w:ascii="Arial" w:eastAsia="Times New Roman" w:hAnsi="Arial" w:cs="Arial"/>
          <w:sz w:val="24"/>
          <w:szCs w:val="24"/>
          <w:lang w:eastAsia="fr-CA"/>
        </w:rPr>
        <w:t> </w:t>
      </w:r>
    </w:p>
    <w:p w14:paraId="01D588D4" w14:textId="77777777" w:rsidR="00DE1B3D" w:rsidRPr="00C03D5A" w:rsidRDefault="00DE1B3D" w:rsidP="00DE1B3D">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Que 95 % des temps de transmission à savoir, entre la réponse à l’appel du CCS (H2) et l’affectation-fin (H5) d’un véhicule ambulancier, soient d’au plus : ​ </w:t>
      </w:r>
    </w:p>
    <w:p w14:paraId="6F6DBD1C" w14:textId="77777777" w:rsidR="001753AD" w:rsidRPr="00C03D5A" w:rsidRDefault="001753AD" w:rsidP="00DE1B3D">
      <w:pPr>
        <w:spacing w:after="0" w:line="240" w:lineRule="auto"/>
        <w:jc w:val="both"/>
        <w:textAlignment w:val="baseline"/>
        <w:rPr>
          <w:rFonts w:ascii="Segoe UI" w:eastAsia="Times New Roman" w:hAnsi="Segoe UI" w:cs="Segoe UI"/>
          <w:sz w:val="18"/>
          <w:szCs w:val="18"/>
          <w:lang w:eastAsia="fr-CA"/>
        </w:rPr>
      </w:pPr>
    </w:p>
    <w:p w14:paraId="77EEE9A1" w14:textId="77777777" w:rsidR="00DE1B3D" w:rsidRPr="00C03D5A" w:rsidRDefault="00DE1B3D" w:rsidP="00E55AA5">
      <w:pPr>
        <w:numPr>
          <w:ilvl w:val="0"/>
          <w:numId w:val="6"/>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170 secondes pour les appels urgents (P0 et P1) ​ </w:t>
      </w:r>
    </w:p>
    <w:p w14:paraId="2385C3AC" w14:textId="7B608300" w:rsidR="00DE1B3D" w:rsidRPr="00C03D5A" w:rsidRDefault="00DE1B3D" w:rsidP="00E55AA5">
      <w:pPr>
        <w:numPr>
          <w:ilvl w:val="0"/>
          <w:numId w:val="7"/>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 xml:space="preserve">300 secondes pour les appels immédiats </w:t>
      </w:r>
      <w:commentRangeStart w:id="3"/>
      <w:r w:rsidRPr="00C03D5A">
        <w:rPr>
          <w:rFonts w:ascii="Arial" w:eastAsia="Times New Roman" w:hAnsi="Arial" w:cs="Arial"/>
          <w:sz w:val="24"/>
          <w:szCs w:val="24"/>
          <w:lang w:eastAsia="fr-CA"/>
        </w:rPr>
        <w:t>(P2</w:t>
      </w:r>
      <w:r w:rsidR="00F93F32" w:rsidRPr="00C03D5A">
        <w:rPr>
          <w:rFonts w:ascii="Arial" w:eastAsia="Times New Roman" w:hAnsi="Arial" w:cs="Arial"/>
          <w:sz w:val="24"/>
          <w:szCs w:val="24"/>
          <w:lang w:eastAsia="fr-CA"/>
        </w:rPr>
        <w:t>E</w:t>
      </w:r>
      <w:r w:rsidRPr="00C03D5A">
        <w:rPr>
          <w:rFonts w:ascii="Arial" w:eastAsia="Times New Roman" w:hAnsi="Arial" w:cs="Arial"/>
          <w:sz w:val="24"/>
          <w:szCs w:val="24"/>
          <w:lang w:eastAsia="fr-CA"/>
        </w:rPr>
        <w:t>) </w:t>
      </w:r>
      <w:commentRangeEnd w:id="3"/>
      <w:r w:rsidR="005A486B">
        <w:rPr>
          <w:rStyle w:val="Marquedecommentaire"/>
        </w:rPr>
        <w:commentReference w:id="3"/>
      </w:r>
    </w:p>
    <w:p w14:paraId="5DB0638A"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2E79EF7"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Respect du plan d’effectifs des RMU </w:t>
      </w:r>
      <w:r w:rsidRPr="00C03D5A">
        <w:rPr>
          <w:rFonts w:ascii="Arial" w:eastAsia="Times New Roman" w:hAnsi="Arial" w:cs="Arial"/>
          <w:sz w:val="24"/>
          <w:szCs w:val="24"/>
          <w:lang w:eastAsia="fr-CA"/>
        </w:rPr>
        <w:t> </w:t>
      </w:r>
    </w:p>
    <w:p w14:paraId="1ACA50E9" w14:textId="390BCD8C"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Que soit transmis au </w:t>
      </w:r>
      <w:r w:rsidR="004A0DF3" w:rsidRPr="00C03D5A">
        <w:rPr>
          <w:rFonts w:ascii="Arial" w:eastAsia="Times New Roman" w:hAnsi="Arial" w:cs="Arial"/>
          <w:sz w:val="24"/>
          <w:szCs w:val="24"/>
          <w:lang w:eastAsia="fr-CA"/>
        </w:rPr>
        <w:t>Ministre</w:t>
      </w:r>
      <w:r w:rsidRPr="00C03D5A">
        <w:rPr>
          <w:rFonts w:ascii="Arial" w:eastAsia="Times New Roman" w:hAnsi="Arial" w:cs="Arial"/>
          <w:sz w:val="24"/>
          <w:szCs w:val="24"/>
          <w:lang w:eastAsia="fr-CA"/>
        </w:rPr>
        <w:t xml:space="preserve"> le taux de comblement des horaires prévu</w:t>
      </w:r>
      <w:r w:rsidR="005554A7" w:rsidRPr="00C03D5A">
        <w:rPr>
          <w:rFonts w:ascii="Arial" w:eastAsia="Times New Roman" w:hAnsi="Arial" w:cs="Arial"/>
          <w:sz w:val="24"/>
          <w:szCs w:val="24"/>
          <w:lang w:eastAsia="fr-CA"/>
        </w:rPr>
        <w:t>s</w:t>
      </w:r>
      <w:r w:rsidRPr="00C03D5A">
        <w:rPr>
          <w:rFonts w:ascii="Arial" w:eastAsia="Times New Roman" w:hAnsi="Arial" w:cs="Arial"/>
          <w:sz w:val="24"/>
          <w:szCs w:val="24"/>
          <w:lang w:eastAsia="fr-CA"/>
        </w:rPr>
        <w:t xml:space="preserve"> au plan d’effectifs</w:t>
      </w:r>
      <w:r w:rsidR="0034406A" w:rsidRPr="00C03D5A">
        <w:rPr>
          <w:rFonts w:ascii="Arial" w:eastAsia="Times New Roman" w:hAnsi="Arial" w:cs="Arial"/>
          <w:sz w:val="24"/>
          <w:szCs w:val="24"/>
          <w:lang w:eastAsia="fr-CA"/>
        </w:rPr>
        <w:t xml:space="preserve"> du centre de communication santé</w:t>
      </w:r>
      <w:r w:rsidRPr="00C03D5A">
        <w:rPr>
          <w:rFonts w:ascii="Arial" w:eastAsia="Times New Roman" w:hAnsi="Arial" w:cs="Arial"/>
          <w:sz w:val="24"/>
          <w:szCs w:val="24"/>
          <w:lang w:eastAsia="fr-CA"/>
        </w:rPr>
        <w:t>, par période financière.  </w:t>
      </w:r>
    </w:p>
    <w:p w14:paraId="07C776B5" w14:textId="77777777" w:rsidR="00593C3C" w:rsidRPr="00C03D5A" w:rsidRDefault="00593C3C" w:rsidP="00593C3C"/>
    <w:p w14:paraId="78B0155F" w14:textId="77777777" w:rsidR="00565AB3" w:rsidRPr="00C03D5A" w:rsidRDefault="00565AB3" w:rsidP="00565AB3">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ACCRÉDITATION CENTRE D’EXCELLENCE DU CENTRE DE COMMUNICATION SANTÉ </w:t>
      </w:r>
      <w:r w:rsidRPr="00C03D5A">
        <w:rPr>
          <w:rFonts w:ascii="Arial" w:eastAsia="Times New Roman" w:hAnsi="Arial" w:cs="Arial"/>
          <w:sz w:val="24"/>
          <w:szCs w:val="24"/>
          <w:lang w:eastAsia="fr-CA"/>
        </w:rPr>
        <w:t> </w:t>
      </w:r>
    </w:p>
    <w:p w14:paraId="1630CBCF" w14:textId="77777777" w:rsidR="00565AB3" w:rsidRPr="00C03D5A" w:rsidRDefault="00565AB3" w:rsidP="00565AB3">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907860F" w14:textId="77777777" w:rsidR="00565AB3" w:rsidRPr="00C03D5A" w:rsidRDefault="00565AB3" w:rsidP="00565AB3">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Urgences-santé s’engage à conserver l’accréditation de Centre d’Excellence de </w:t>
      </w:r>
      <w:r w:rsidRPr="00C03D5A">
        <w:rPr>
          <w:rFonts w:ascii="Arial" w:eastAsia="Times New Roman" w:hAnsi="Arial" w:cs="Arial"/>
          <w:i/>
          <w:iCs/>
          <w:sz w:val="24"/>
          <w:szCs w:val="24"/>
          <w:lang w:eastAsia="fr-CA"/>
        </w:rPr>
        <w:t xml:space="preserve">The International </w:t>
      </w:r>
      <w:proofErr w:type="spellStart"/>
      <w:r w:rsidRPr="00C03D5A">
        <w:rPr>
          <w:rFonts w:ascii="Arial" w:eastAsia="Times New Roman" w:hAnsi="Arial" w:cs="Arial"/>
          <w:i/>
          <w:iCs/>
          <w:sz w:val="24"/>
          <w:szCs w:val="24"/>
          <w:lang w:eastAsia="fr-CA"/>
        </w:rPr>
        <w:t>Academies</w:t>
      </w:r>
      <w:proofErr w:type="spellEnd"/>
      <w:r w:rsidRPr="00C03D5A">
        <w:rPr>
          <w:rFonts w:ascii="Arial" w:eastAsia="Times New Roman" w:hAnsi="Arial" w:cs="Arial"/>
          <w:i/>
          <w:iCs/>
          <w:sz w:val="24"/>
          <w:szCs w:val="24"/>
          <w:lang w:eastAsia="fr-CA"/>
        </w:rPr>
        <w:t xml:space="preserve"> of Emergency Dispatch</w:t>
      </w:r>
      <w:r w:rsidRPr="00C03D5A">
        <w:rPr>
          <w:rFonts w:ascii="Arial" w:eastAsia="Times New Roman" w:hAnsi="Arial" w:cs="Arial"/>
          <w:sz w:val="24"/>
          <w:szCs w:val="24"/>
          <w:lang w:eastAsia="fr-CA"/>
        </w:rPr>
        <w:t>.</w:t>
      </w:r>
      <w:r w:rsidRPr="00C03D5A">
        <w:rPr>
          <w:rFonts w:ascii="Arial" w:eastAsia="Times New Roman" w:hAnsi="Arial" w:cs="Arial"/>
          <w:i/>
          <w:iCs/>
          <w:sz w:val="24"/>
          <w:szCs w:val="24"/>
          <w:lang w:eastAsia="fr-CA"/>
        </w:rPr>
        <w:t> </w:t>
      </w:r>
      <w:r w:rsidRPr="00C03D5A">
        <w:rPr>
          <w:rFonts w:ascii="Arial" w:eastAsia="Times New Roman" w:hAnsi="Arial" w:cs="Arial"/>
          <w:sz w:val="24"/>
          <w:szCs w:val="24"/>
          <w:lang w:eastAsia="fr-CA"/>
        </w:rPr>
        <w:t> </w:t>
      </w:r>
    </w:p>
    <w:p w14:paraId="60AEE0B0" w14:textId="77777777" w:rsidR="00565AB3" w:rsidRPr="00C03D5A" w:rsidRDefault="00565AB3" w:rsidP="00565AB3">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FEEA7B7" w14:textId="77777777" w:rsidR="00565AB3" w:rsidRPr="00C03D5A" w:rsidRDefault="00565AB3" w:rsidP="00565AB3">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b/>
          <w:bCs/>
          <w:sz w:val="24"/>
          <w:szCs w:val="24"/>
          <w:lang w:eastAsia="fr-CA"/>
        </w:rPr>
        <w:lastRenderedPageBreak/>
        <w:t>MODIFICATIONS AUX INDICATEURS DU CENTRE DE COMMUNICATION SANTÉ </w:t>
      </w:r>
      <w:r w:rsidRPr="00C03D5A">
        <w:rPr>
          <w:rFonts w:ascii="Arial" w:eastAsia="Times New Roman" w:hAnsi="Arial" w:cs="Arial"/>
          <w:sz w:val="24"/>
          <w:szCs w:val="24"/>
          <w:lang w:eastAsia="fr-CA"/>
        </w:rPr>
        <w:t> </w:t>
      </w:r>
    </w:p>
    <w:p w14:paraId="1339ADBE" w14:textId="77777777" w:rsidR="00565AB3" w:rsidRPr="00C03D5A" w:rsidRDefault="00565AB3" w:rsidP="00565AB3">
      <w:pPr>
        <w:spacing w:after="0" w:line="240" w:lineRule="auto"/>
        <w:jc w:val="both"/>
        <w:textAlignment w:val="baseline"/>
        <w:rPr>
          <w:rFonts w:ascii="Segoe UI" w:eastAsia="Times New Roman" w:hAnsi="Segoe UI" w:cs="Segoe UI"/>
          <w:sz w:val="18"/>
          <w:szCs w:val="18"/>
          <w:lang w:eastAsia="fr-CA"/>
        </w:rPr>
      </w:pPr>
    </w:p>
    <w:p w14:paraId="71A4E0E8" w14:textId="77777777" w:rsidR="00565AB3" w:rsidRPr="00C03D5A" w:rsidRDefault="00565AB3" w:rsidP="00565AB3">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Les indicateurs de performance du centre de communication santé feront l’objet de modifications conformément à la présente entente, notamment pour tenir compte des nouvelles cibles de temps de réponse cliniques du tableau des priorités à venir. </w:t>
      </w:r>
    </w:p>
    <w:p w14:paraId="22C9E938" w14:textId="77777777" w:rsidR="00565AB3" w:rsidRPr="00C03D5A" w:rsidRDefault="00565AB3" w:rsidP="002931F5">
      <w:pPr>
        <w:jc w:val="both"/>
      </w:pPr>
    </w:p>
    <w:p w14:paraId="7371C71C" w14:textId="77777777" w:rsidR="00A31198" w:rsidRPr="00C03D5A" w:rsidRDefault="00A31198">
      <w:pPr>
        <w:rPr>
          <w:ins w:id="4" w:author="Auteur"/>
          <w:rFonts w:ascii="Arial" w:eastAsia="Times New Roman" w:hAnsi="Arial" w:cs="Arial"/>
          <w:b/>
          <w:bCs/>
          <w:sz w:val="24"/>
          <w:szCs w:val="24"/>
          <w:u w:val="single"/>
          <w:lang w:eastAsia="fr-CA"/>
        </w:rPr>
      </w:pPr>
      <w:ins w:id="5" w:author="Auteur">
        <w:r w:rsidRPr="00C03D5A">
          <w:rPr>
            <w:rFonts w:ascii="Arial" w:eastAsia="Times New Roman" w:hAnsi="Arial" w:cs="Arial"/>
            <w:b/>
            <w:bCs/>
            <w:sz w:val="24"/>
            <w:szCs w:val="24"/>
            <w:u w:val="single"/>
            <w:lang w:eastAsia="fr-CA"/>
          </w:rPr>
          <w:br w:type="page"/>
        </w:r>
      </w:ins>
    </w:p>
    <w:p w14:paraId="338FD535" w14:textId="2F1902D9" w:rsidR="002931F5" w:rsidRPr="00C03D5A" w:rsidRDefault="002931F5" w:rsidP="002931F5">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lang w:eastAsia="fr-CA"/>
        </w:rPr>
        <w:lastRenderedPageBreak/>
        <w:t>CHAPITRE IV : LES ATTENTES DE PERFORMANCE</w:t>
      </w:r>
      <w:ins w:id="6" w:author="Auteur">
        <w:r w:rsidR="001F2FCB" w:rsidRPr="00C03D5A">
          <w:rPr>
            <w:rFonts w:ascii="Arial" w:eastAsia="Times New Roman" w:hAnsi="Arial" w:cs="Arial"/>
            <w:b/>
            <w:bCs/>
            <w:sz w:val="24"/>
            <w:szCs w:val="24"/>
            <w:u w:val="single"/>
            <w:lang w:eastAsia="fr-CA"/>
          </w:rPr>
          <w:t xml:space="preserve"> </w:t>
        </w:r>
      </w:ins>
      <w:r w:rsidRPr="00C03D5A">
        <w:rPr>
          <w:rFonts w:ascii="Arial" w:eastAsia="Times New Roman" w:hAnsi="Arial" w:cs="Arial"/>
          <w:b/>
          <w:bCs/>
          <w:sz w:val="24"/>
          <w:szCs w:val="24"/>
          <w:u w:val="single"/>
          <w:lang w:eastAsia="fr-CA"/>
        </w:rPr>
        <w:t>- OPÉRATIONS AMBULANCIÈRES</w:t>
      </w:r>
      <w:r w:rsidRPr="00C03D5A">
        <w:rPr>
          <w:rFonts w:ascii="Arial" w:eastAsia="Times New Roman" w:hAnsi="Arial" w:cs="Arial"/>
          <w:sz w:val="24"/>
          <w:szCs w:val="24"/>
          <w:lang w:eastAsia="fr-CA"/>
        </w:rPr>
        <w:t> </w:t>
      </w:r>
    </w:p>
    <w:p w14:paraId="2FF32D11"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37AD1CB" w14:textId="2E158E91" w:rsidR="00761043" w:rsidRPr="00C03D5A" w:rsidRDefault="008B506C" w:rsidP="002931F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Urgences-santé s’engage</w:t>
      </w:r>
      <w:r w:rsidR="00761043" w:rsidRPr="00C03D5A">
        <w:rPr>
          <w:rFonts w:ascii="Arial" w:eastAsia="Times New Roman" w:hAnsi="Arial" w:cs="Arial"/>
          <w:sz w:val="24"/>
          <w:szCs w:val="24"/>
          <w:shd w:val="clear" w:color="auto" w:fill="FFFFFF"/>
          <w:lang w:eastAsia="fr-CA"/>
        </w:rPr>
        <w:t xml:space="preserve"> à atteindre les cibles de performance suivantes :</w:t>
      </w:r>
    </w:p>
    <w:p w14:paraId="7ACB444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307EAB4"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Documentation de la chronométrie </w:t>
      </w:r>
      <w:r w:rsidRPr="00C03D5A">
        <w:rPr>
          <w:rFonts w:ascii="Arial" w:eastAsia="Times New Roman" w:hAnsi="Arial" w:cs="Arial"/>
          <w:sz w:val="24"/>
          <w:szCs w:val="24"/>
          <w:lang w:eastAsia="fr-CA"/>
        </w:rPr>
        <w:t> </w:t>
      </w:r>
    </w:p>
    <w:p w14:paraId="41C3E62A" w14:textId="77777777" w:rsidR="002931F5" w:rsidRPr="00C03D5A" w:rsidRDefault="002931F5" w:rsidP="002931F5">
      <w:pPr>
        <w:spacing w:after="0" w:line="240" w:lineRule="auto"/>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6679206" w14:textId="3757165F" w:rsidR="002F40CF" w:rsidRPr="00C03D5A" w:rsidRDefault="005323BA" w:rsidP="000E3F5A">
      <w:pPr>
        <w:spacing w:after="0" w:line="240" w:lineRule="auto"/>
        <w:jc w:val="both"/>
        <w:textAlignment w:val="baseline"/>
        <w:rPr>
          <w:rFonts w:ascii="Arial" w:eastAsia="Times New Roman" w:hAnsi="Arial" w:cs="Arial"/>
          <w:sz w:val="24"/>
          <w:szCs w:val="24"/>
          <w:shd w:val="clear" w:color="auto" w:fill="FFFFFF"/>
          <w:lang w:eastAsia="fr-CA"/>
        </w:rPr>
      </w:pPr>
      <w:r>
        <w:rPr>
          <w:rFonts w:ascii="Arial" w:eastAsia="Times New Roman" w:hAnsi="Arial" w:cs="Arial"/>
          <w:sz w:val="24"/>
          <w:szCs w:val="24"/>
          <w:shd w:val="clear" w:color="auto" w:fill="FFFFFF"/>
          <w:lang w:eastAsia="fr-CA"/>
        </w:rPr>
        <w:t>À partir du 15 avril 2024, U</w:t>
      </w:r>
      <w:r w:rsidR="005D0903" w:rsidRPr="00C03D5A">
        <w:rPr>
          <w:rFonts w:ascii="Arial" w:eastAsia="Times New Roman" w:hAnsi="Arial" w:cs="Arial"/>
          <w:sz w:val="24"/>
          <w:szCs w:val="24"/>
          <w:shd w:val="clear" w:color="auto" w:fill="FFFFFF"/>
          <w:lang w:eastAsia="fr-CA"/>
        </w:rPr>
        <w:t xml:space="preserve">rgences-santé </w:t>
      </w:r>
      <w:r w:rsidR="0067497B" w:rsidRPr="00C03D5A">
        <w:rPr>
          <w:rFonts w:ascii="Arial" w:eastAsia="Times New Roman" w:hAnsi="Arial" w:cs="Arial"/>
          <w:sz w:val="24"/>
          <w:szCs w:val="24"/>
          <w:shd w:val="clear" w:color="auto" w:fill="FFFFFF"/>
          <w:lang w:eastAsia="fr-CA"/>
        </w:rPr>
        <w:t xml:space="preserve">doit </w:t>
      </w:r>
      <w:r w:rsidR="00BD4794" w:rsidRPr="00C03D5A">
        <w:rPr>
          <w:rFonts w:ascii="Arial" w:eastAsia="Times New Roman" w:hAnsi="Arial" w:cs="Arial"/>
          <w:sz w:val="24"/>
          <w:szCs w:val="24"/>
          <w:shd w:val="clear" w:color="auto" w:fill="FFFFFF"/>
          <w:lang w:eastAsia="fr-CA"/>
        </w:rPr>
        <w:t>rencontrer les exigences de documentation de la chronométrie suivant</w:t>
      </w:r>
      <w:r w:rsidR="00DF59D6" w:rsidRPr="00C03D5A">
        <w:rPr>
          <w:rFonts w:ascii="Arial" w:eastAsia="Times New Roman" w:hAnsi="Arial" w:cs="Arial"/>
          <w:sz w:val="24"/>
          <w:szCs w:val="24"/>
          <w:shd w:val="clear" w:color="auto" w:fill="FFFFFF"/>
          <w:lang w:eastAsia="fr-CA"/>
        </w:rPr>
        <w:t>e</w:t>
      </w:r>
      <w:r w:rsidR="00BD4794" w:rsidRPr="00C03D5A">
        <w:rPr>
          <w:rFonts w:ascii="Arial" w:eastAsia="Times New Roman" w:hAnsi="Arial" w:cs="Arial"/>
          <w:sz w:val="24"/>
          <w:szCs w:val="24"/>
          <w:shd w:val="clear" w:color="auto" w:fill="FFFFFF"/>
          <w:lang w:eastAsia="fr-CA"/>
        </w:rPr>
        <w:t xml:space="preserve"> : </w:t>
      </w:r>
    </w:p>
    <w:p w14:paraId="39D5A67E" w14:textId="77777777" w:rsidR="005F3F52" w:rsidRDefault="005F3F52" w:rsidP="002931F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p>
    <w:p w14:paraId="1361ACE1" w14:textId="7A6241F1" w:rsidR="002931F5" w:rsidRPr="00C03D5A" w:rsidRDefault="002931F5" w:rsidP="002931F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Urgences-santé doit documenter de façon complète et intègre chaque étape de la chronométrie de chaque affectation, tel que cette chronométrie est établie en Annexe A, à l’exception de H0</w:t>
      </w:r>
      <w:r w:rsidR="00B46A81"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 </w:t>
      </w:r>
    </w:p>
    <w:p w14:paraId="2532027D"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A964B95" w14:textId="1F234F5D" w:rsidR="002931F5" w:rsidRPr="00C03D5A" w:rsidRDefault="002931F5" w:rsidP="002931F5">
      <w:pPr>
        <w:spacing w:after="0" w:line="240" w:lineRule="auto"/>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 xml:space="preserve">La chronométrie doit être documentée à l’aide des formulaires prescrits par le </w:t>
      </w:r>
      <w:r w:rsidR="004A0DF3" w:rsidRPr="00C03D5A">
        <w:rPr>
          <w:rFonts w:ascii="Arial" w:eastAsia="Times New Roman" w:hAnsi="Arial" w:cs="Arial"/>
          <w:sz w:val="24"/>
          <w:szCs w:val="24"/>
          <w:shd w:val="clear" w:color="auto" w:fill="FFFFFF"/>
          <w:lang w:eastAsia="fr-CA"/>
        </w:rPr>
        <w:t>Ministre</w:t>
      </w:r>
      <w:r w:rsidRPr="00C03D5A">
        <w:rPr>
          <w:rFonts w:ascii="Arial" w:eastAsia="Times New Roman" w:hAnsi="Arial" w:cs="Arial"/>
          <w:sz w:val="24"/>
          <w:szCs w:val="24"/>
          <w:shd w:val="clear" w:color="auto" w:fill="FFFFFF"/>
          <w:lang w:eastAsia="fr-CA"/>
        </w:rPr>
        <w:t>.​ </w:t>
      </w:r>
    </w:p>
    <w:p w14:paraId="42DE4242" w14:textId="77777777" w:rsidR="002931F5" w:rsidRPr="00C03D5A" w:rsidRDefault="002931F5" w:rsidP="002931F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 </w:t>
      </w:r>
    </w:p>
    <w:p w14:paraId="63A0C17B" w14:textId="4E0BDFEE" w:rsidR="002931F5" w:rsidRPr="00C03D5A" w:rsidRDefault="002931F5" w:rsidP="002931F5">
      <w:pPr>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 xml:space="preserve">Urgences-santé doit transmettre cette chronométrie pour chacune des affectations au plus tard </w:t>
      </w:r>
      <w:r w:rsidR="00EA4102" w:rsidRPr="00C03D5A">
        <w:rPr>
          <w:rFonts w:ascii="Arial" w:eastAsia="Times New Roman" w:hAnsi="Arial" w:cs="Arial"/>
          <w:sz w:val="24"/>
          <w:szCs w:val="24"/>
          <w:shd w:val="clear" w:color="auto" w:fill="FFFFFF"/>
          <w:lang w:eastAsia="fr-CA"/>
        </w:rPr>
        <w:t>à </w:t>
      </w:r>
      <w:r w:rsidRPr="00C03D5A">
        <w:rPr>
          <w:rFonts w:ascii="Arial" w:eastAsia="Times New Roman" w:hAnsi="Arial" w:cs="Arial"/>
          <w:sz w:val="24"/>
          <w:szCs w:val="24"/>
          <w:shd w:val="clear" w:color="auto" w:fill="FFFFFF"/>
          <w:lang w:eastAsia="fr-CA"/>
        </w:rPr>
        <w:t>chaque trimestre. La transmission des données doit être faite dans le SISPUQ.​ </w:t>
      </w:r>
    </w:p>
    <w:p w14:paraId="292B6DEB" w14:textId="77777777" w:rsidR="002931F5" w:rsidRPr="00C03D5A" w:rsidRDefault="002931F5" w:rsidP="002931F5">
      <w:pPr>
        <w:spacing w:after="0" w:line="240" w:lineRule="auto"/>
        <w:textAlignment w:val="baseline"/>
        <w:rPr>
          <w:rFonts w:ascii="Segoe UI" w:eastAsia="Times New Roman" w:hAnsi="Segoe UI" w:cs="Segoe UI"/>
          <w:sz w:val="18"/>
          <w:szCs w:val="18"/>
          <w:lang w:eastAsia="fr-CA"/>
        </w:rPr>
      </w:pPr>
      <w:r w:rsidRPr="00C03D5A">
        <w:rPr>
          <w:rFonts w:ascii="Segoe UI" w:eastAsia="Times New Roman" w:hAnsi="Segoe UI" w:cs="Segoe UI"/>
          <w:sz w:val="24"/>
          <w:szCs w:val="24"/>
          <w:lang w:eastAsia="fr-CA"/>
        </w:rPr>
        <w:t> </w:t>
      </w:r>
    </w:p>
    <w:p w14:paraId="022488DF"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sera évaluée selon les niveaux de performance suivants :</w:t>
      </w:r>
      <w:r w:rsidRPr="00C03D5A">
        <w:rPr>
          <w:rFonts w:ascii="Arial" w:eastAsia="Times New Roman" w:hAnsi="Arial" w:cs="Arial"/>
          <w:sz w:val="24"/>
          <w:szCs w:val="24"/>
          <w:lang w:eastAsia="fr-CA"/>
        </w:rPr>
        <w:t> </w:t>
      </w:r>
    </w:p>
    <w:p w14:paraId="4EA384D7"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22BFDED" w14:textId="77777777" w:rsidR="002931F5" w:rsidRPr="00C03D5A" w:rsidRDefault="002931F5" w:rsidP="00917AF5">
      <w:pPr>
        <w:numPr>
          <w:ilvl w:val="0"/>
          <w:numId w:val="8"/>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 :  réalise l'objectif à un degré supérieur ou égal à 98 % des affectations pendant la période financière;</w:t>
      </w:r>
      <w:r w:rsidRPr="00C03D5A">
        <w:rPr>
          <w:rFonts w:ascii="Arial" w:eastAsia="Times New Roman" w:hAnsi="Arial" w:cs="Arial"/>
          <w:sz w:val="24"/>
          <w:szCs w:val="24"/>
          <w:lang w:eastAsia="fr-CA"/>
        </w:rPr>
        <w:t> </w:t>
      </w:r>
    </w:p>
    <w:p w14:paraId="1CB96B6E"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05B1808" w14:textId="77777777" w:rsidR="002931F5" w:rsidRPr="00C03D5A" w:rsidRDefault="002931F5" w:rsidP="00917AF5">
      <w:pPr>
        <w:numPr>
          <w:ilvl w:val="0"/>
          <w:numId w:val="9"/>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satisfaisante : réalise l'objectif à un degré supérieur ou égal à 95 %, mais inférieur à 98 % des affectations pendant la période financière;</w:t>
      </w:r>
      <w:r w:rsidRPr="00C03D5A">
        <w:rPr>
          <w:rFonts w:ascii="Arial" w:eastAsia="Times New Roman" w:hAnsi="Arial" w:cs="Arial"/>
          <w:sz w:val="24"/>
          <w:szCs w:val="24"/>
          <w:lang w:eastAsia="fr-CA"/>
        </w:rPr>
        <w:t> </w:t>
      </w:r>
    </w:p>
    <w:p w14:paraId="11B59FCF"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FC084D0" w14:textId="77777777" w:rsidR="002931F5" w:rsidRPr="00C03D5A" w:rsidRDefault="002931F5" w:rsidP="00917AF5">
      <w:pPr>
        <w:numPr>
          <w:ilvl w:val="0"/>
          <w:numId w:val="10"/>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à améliorer :  réalise l'objectif à un degré supérieur ou égal à 95 %, mais inférieur à 98 % des affectations pendant la période financière.</w:t>
      </w:r>
      <w:r w:rsidRPr="00C03D5A">
        <w:rPr>
          <w:rFonts w:ascii="Arial" w:eastAsia="Times New Roman" w:hAnsi="Arial" w:cs="Arial"/>
          <w:sz w:val="24"/>
          <w:szCs w:val="24"/>
          <w:lang w:eastAsia="fr-CA"/>
        </w:rPr>
        <w:t> </w:t>
      </w:r>
    </w:p>
    <w:p w14:paraId="73E5D75D" w14:textId="19EF8E21" w:rsidR="002931F5" w:rsidRPr="00C03D5A" w:rsidRDefault="002931F5" w:rsidP="004841EA">
      <w:pPr>
        <w:spacing w:after="0" w:line="240" w:lineRule="auto"/>
        <w:ind w:left="705"/>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38406B7"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B02851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Temps de mise en route </w:t>
      </w:r>
      <w:r w:rsidRPr="00C03D5A">
        <w:rPr>
          <w:rFonts w:ascii="Arial" w:eastAsia="Times New Roman" w:hAnsi="Arial" w:cs="Arial"/>
          <w:sz w:val="24"/>
          <w:szCs w:val="24"/>
          <w:lang w:eastAsia="fr-CA"/>
        </w:rPr>
        <w:t> </w:t>
      </w:r>
    </w:p>
    <w:p w14:paraId="7AB9227D" w14:textId="77777777" w:rsidR="002931F5" w:rsidRPr="00C03D5A" w:rsidRDefault="002931F5" w:rsidP="002931F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B6D12C4"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doit avoir comme objectif de réduire au maximum le temps de mise en route de l’ambulance, à savoir la période comprise entre H5 et H7 selon la chronométrie en Annexe A.</w:t>
      </w:r>
      <w:r w:rsidRPr="00C03D5A">
        <w:rPr>
          <w:rFonts w:ascii="Arial" w:eastAsia="Times New Roman" w:hAnsi="Arial" w:cs="Arial"/>
          <w:sz w:val="24"/>
          <w:szCs w:val="24"/>
          <w:lang w:eastAsia="fr-CA"/>
        </w:rPr>
        <w:t> </w:t>
      </w:r>
    </w:p>
    <w:p w14:paraId="1275BEB3" w14:textId="77777777" w:rsidR="002931F5" w:rsidRPr="00C03D5A" w:rsidRDefault="002931F5" w:rsidP="002931F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A21962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sera évaluée, pour les priorités P0, P1, P2 E, P2 et P3 selon les niveaux de performance suivants : </w:t>
      </w:r>
      <w:r w:rsidRPr="00C03D5A">
        <w:rPr>
          <w:rFonts w:ascii="Arial" w:eastAsia="Times New Roman" w:hAnsi="Arial" w:cs="Arial"/>
          <w:sz w:val="24"/>
          <w:szCs w:val="24"/>
          <w:lang w:eastAsia="fr-CA"/>
        </w:rPr>
        <w:t> </w:t>
      </w:r>
    </w:p>
    <w:p w14:paraId="058AD1DB" w14:textId="77777777" w:rsidR="002931F5" w:rsidRPr="00C03D5A" w:rsidRDefault="002931F5" w:rsidP="002931F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9A1770E" w14:textId="77777777" w:rsidR="002931F5" w:rsidRPr="00C03D5A" w:rsidRDefault="002931F5" w:rsidP="00917AF5">
      <w:pPr>
        <w:numPr>
          <w:ilvl w:val="0"/>
          <w:numId w:val="11"/>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 :  réalise un délai de mise en route moyen inférieur ou égal à une (1) minute; </w:t>
      </w:r>
      <w:r w:rsidRPr="00C03D5A">
        <w:rPr>
          <w:rFonts w:ascii="Arial" w:eastAsia="Times New Roman" w:hAnsi="Arial" w:cs="Arial"/>
          <w:sz w:val="24"/>
          <w:szCs w:val="24"/>
          <w:lang w:eastAsia="fr-CA"/>
        </w:rPr>
        <w:t> </w:t>
      </w:r>
    </w:p>
    <w:p w14:paraId="02612C48"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4EC719D" w14:textId="77777777" w:rsidR="002931F5" w:rsidRPr="00C03D5A" w:rsidRDefault="002931F5" w:rsidP="00917AF5">
      <w:pPr>
        <w:numPr>
          <w:ilvl w:val="0"/>
          <w:numId w:val="12"/>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lastRenderedPageBreak/>
        <w:t>Performance satisfaisante : réalise un délai de mise en route moyen supérieur à une (1) minute, mais inférieur ou égal à une (1) minute trente (30) secondes;</w:t>
      </w:r>
      <w:r w:rsidRPr="00C03D5A">
        <w:rPr>
          <w:rFonts w:ascii="Arial" w:eastAsia="Times New Roman" w:hAnsi="Arial" w:cs="Arial"/>
          <w:sz w:val="24"/>
          <w:szCs w:val="24"/>
          <w:lang w:eastAsia="fr-CA"/>
        </w:rPr>
        <w:t> </w:t>
      </w:r>
    </w:p>
    <w:p w14:paraId="5DCF7B5D"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BBC7BC5" w14:textId="4B712793" w:rsidR="002931F5" w:rsidRPr="00C03D5A" w:rsidRDefault="002931F5" w:rsidP="00917AF5">
      <w:pPr>
        <w:numPr>
          <w:ilvl w:val="0"/>
          <w:numId w:val="13"/>
        </w:numPr>
        <w:shd w:val="clear" w:color="auto" w:fill="FFFFFF"/>
        <w:spacing w:after="0" w:line="240" w:lineRule="auto"/>
        <w:ind w:left="1418" w:hanging="353"/>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à améliorer :  réalise un délai de mise en route moyen supérieur à </w:t>
      </w:r>
      <w:del w:id="7" w:author="Auteur">
        <w:r w:rsidRPr="00C03D5A" w:rsidDel="005C0CCA">
          <w:rPr>
            <w:rFonts w:ascii="Arial" w:eastAsia="Times New Roman" w:hAnsi="Arial" w:cs="Arial"/>
            <w:sz w:val="24"/>
            <w:szCs w:val="24"/>
            <w:shd w:val="clear" w:color="auto" w:fill="FFFFFF"/>
            <w:lang w:eastAsia="fr-CA"/>
          </w:rPr>
          <w:delText xml:space="preserve"> </w:delText>
        </w:r>
      </w:del>
      <w:r w:rsidRPr="00C03D5A">
        <w:rPr>
          <w:rFonts w:ascii="Arial" w:eastAsia="Times New Roman" w:hAnsi="Arial" w:cs="Arial"/>
          <w:sz w:val="24"/>
          <w:szCs w:val="24"/>
          <w:shd w:val="clear" w:color="auto" w:fill="FFFFFF"/>
          <w:lang w:eastAsia="fr-CA"/>
        </w:rPr>
        <w:t>une (1) minute trente (30) secondes.</w:t>
      </w:r>
      <w:r w:rsidRPr="00C03D5A">
        <w:rPr>
          <w:rFonts w:ascii="Arial" w:eastAsia="Times New Roman" w:hAnsi="Arial" w:cs="Arial"/>
          <w:sz w:val="24"/>
          <w:szCs w:val="24"/>
          <w:lang w:eastAsia="fr-CA"/>
        </w:rPr>
        <w:t> </w:t>
      </w:r>
    </w:p>
    <w:p w14:paraId="741E7ED1" w14:textId="1D35302B"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0F41B46"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FC7364E"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sera évaluée, pour les priorités P4 et P7 selon les niveaux de performance suivants : </w:t>
      </w:r>
      <w:r w:rsidRPr="00C03D5A">
        <w:rPr>
          <w:rFonts w:ascii="Arial" w:eastAsia="Times New Roman" w:hAnsi="Arial" w:cs="Arial"/>
          <w:sz w:val="24"/>
          <w:szCs w:val="24"/>
          <w:lang w:eastAsia="fr-CA"/>
        </w:rPr>
        <w:t> </w:t>
      </w:r>
    </w:p>
    <w:p w14:paraId="587B1B10" w14:textId="77777777" w:rsidR="002931F5" w:rsidRPr="00C03D5A" w:rsidRDefault="002931F5" w:rsidP="002931F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5CA0EA8" w14:textId="77777777" w:rsidR="002931F5" w:rsidRPr="00C03D5A" w:rsidRDefault="002931F5" w:rsidP="00917AF5">
      <w:pPr>
        <w:numPr>
          <w:ilvl w:val="0"/>
          <w:numId w:val="14"/>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 : réalise un délai de mise en route moyen inférieur ou égal à trois (3) minutes ; </w:t>
      </w:r>
      <w:r w:rsidRPr="00C03D5A">
        <w:rPr>
          <w:rFonts w:ascii="Arial" w:eastAsia="Times New Roman" w:hAnsi="Arial" w:cs="Arial"/>
          <w:sz w:val="24"/>
          <w:szCs w:val="24"/>
          <w:lang w:eastAsia="fr-CA"/>
        </w:rPr>
        <w:t> </w:t>
      </w:r>
    </w:p>
    <w:p w14:paraId="33A0EE57"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FE458FF" w14:textId="77777777" w:rsidR="002931F5" w:rsidRPr="00C03D5A" w:rsidRDefault="002931F5" w:rsidP="00917AF5">
      <w:pPr>
        <w:numPr>
          <w:ilvl w:val="0"/>
          <w:numId w:val="15"/>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satisfaisante : réalise un délai de mise en route moyen supérieur à trois (3) minutes, mais inférieur ou égal à cinq (5) minutes;</w:t>
      </w:r>
      <w:r w:rsidRPr="00C03D5A">
        <w:rPr>
          <w:rFonts w:ascii="Arial" w:eastAsia="Times New Roman" w:hAnsi="Arial" w:cs="Arial"/>
          <w:sz w:val="24"/>
          <w:szCs w:val="24"/>
          <w:lang w:eastAsia="fr-CA"/>
        </w:rPr>
        <w:t> </w:t>
      </w:r>
    </w:p>
    <w:p w14:paraId="3636FCDD"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68F7609" w14:textId="77777777" w:rsidR="002931F5" w:rsidRPr="00C03D5A" w:rsidRDefault="002931F5" w:rsidP="00917AF5">
      <w:pPr>
        <w:numPr>
          <w:ilvl w:val="0"/>
          <w:numId w:val="16"/>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à améliorer : réalise un délai de mise en route moyen supérieur à cinq (5) minutes.</w:t>
      </w:r>
      <w:r w:rsidRPr="00C03D5A">
        <w:rPr>
          <w:rFonts w:ascii="Arial" w:eastAsia="Times New Roman" w:hAnsi="Arial" w:cs="Arial"/>
          <w:sz w:val="24"/>
          <w:szCs w:val="24"/>
          <w:lang w:eastAsia="fr-CA"/>
        </w:rPr>
        <w:t> </w:t>
      </w:r>
    </w:p>
    <w:p w14:paraId="78B0299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08EA9EC" w14:textId="7F102D20"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C19971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Délai de remise sur la route</w:t>
      </w:r>
      <w:r w:rsidRPr="00C03D5A">
        <w:rPr>
          <w:rFonts w:ascii="Arial" w:eastAsia="Times New Roman" w:hAnsi="Arial" w:cs="Arial"/>
          <w:sz w:val="24"/>
          <w:szCs w:val="24"/>
          <w:lang w:eastAsia="fr-CA"/>
        </w:rPr>
        <w:t> </w:t>
      </w:r>
    </w:p>
    <w:p w14:paraId="3CC6AE84"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D21D146" w14:textId="77777777" w:rsidR="002931F5" w:rsidRPr="00C03D5A" w:rsidRDefault="002931F5" w:rsidP="271CADB8">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Urgences-santé doit avoir comme objectif que le temps écoulé entre la libération de la civière et la remise sur la route de l’ambulance, soit le temps entre les étapes H14 et H15 montrées à la chronométrie en Annexe A, soit en moyenne de </w:t>
      </w:r>
      <w:r w:rsidR="063BE0F5" w:rsidRPr="00C03D5A">
        <w:rPr>
          <w:rFonts w:ascii="Arial" w:eastAsia="Times New Roman" w:hAnsi="Arial" w:cs="Arial"/>
          <w:sz w:val="24"/>
          <w:szCs w:val="24"/>
          <w:shd w:val="clear" w:color="auto" w:fill="FFFFFF"/>
          <w:lang w:eastAsia="fr-CA"/>
        </w:rPr>
        <w:t>vingt-cinq</w:t>
      </w:r>
      <w:r w:rsidRPr="00C03D5A">
        <w:rPr>
          <w:rFonts w:ascii="Arial" w:eastAsia="Times New Roman" w:hAnsi="Arial" w:cs="Arial"/>
          <w:sz w:val="24"/>
          <w:szCs w:val="24"/>
          <w:shd w:val="clear" w:color="auto" w:fill="FFFFFF"/>
          <w:lang w:eastAsia="fr-CA"/>
        </w:rPr>
        <w:t xml:space="preserve"> (25) minutes pour la période financière. </w:t>
      </w:r>
      <w:r w:rsidRPr="00C03D5A">
        <w:rPr>
          <w:rFonts w:ascii="Arial" w:eastAsia="Times New Roman" w:hAnsi="Arial" w:cs="Arial"/>
          <w:sz w:val="24"/>
          <w:szCs w:val="24"/>
          <w:lang w:eastAsia="fr-CA"/>
        </w:rPr>
        <w:t> </w:t>
      </w:r>
    </w:p>
    <w:p w14:paraId="056643AC" w14:textId="77777777" w:rsidR="002931F5" w:rsidRPr="00C03D5A" w:rsidRDefault="002931F5" w:rsidP="002931F5">
      <w:pPr>
        <w:spacing w:after="0" w:line="240" w:lineRule="auto"/>
        <w:textAlignment w:val="baseline"/>
        <w:rPr>
          <w:rFonts w:ascii="Segoe UI" w:eastAsia="Times New Roman" w:hAnsi="Segoe UI" w:cs="Segoe UI"/>
          <w:sz w:val="18"/>
          <w:szCs w:val="18"/>
          <w:lang w:eastAsia="fr-CA"/>
        </w:rPr>
      </w:pPr>
      <w:r w:rsidRPr="00C03D5A">
        <w:rPr>
          <w:rFonts w:ascii="Segoe UI" w:eastAsia="Times New Roman" w:hAnsi="Segoe UI" w:cs="Segoe UI"/>
          <w:sz w:val="24"/>
          <w:szCs w:val="24"/>
          <w:lang w:eastAsia="fr-CA"/>
        </w:rPr>
        <w:t> </w:t>
      </w:r>
    </w:p>
    <w:p w14:paraId="3F3EDDC6"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sera évaluée selon les niveaux de performance suivants :</w:t>
      </w:r>
      <w:r w:rsidRPr="00C03D5A">
        <w:rPr>
          <w:rFonts w:ascii="Arial" w:eastAsia="Times New Roman" w:hAnsi="Arial" w:cs="Arial"/>
          <w:sz w:val="24"/>
          <w:szCs w:val="24"/>
          <w:lang w:eastAsia="fr-CA"/>
        </w:rPr>
        <w:t> </w:t>
      </w:r>
    </w:p>
    <w:p w14:paraId="69CEC8EC"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CFEF754" w14:textId="26E9AE34" w:rsidR="002931F5" w:rsidRPr="00C03D5A" w:rsidRDefault="002931F5" w:rsidP="00917AF5">
      <w:pPr>
        <w:numPr>
          <w:ilvl w:val="0"/>
          <w:numId w:val="17"/>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 : maintien</w:t>
      </w:r>
      <w:r w:rsidR="00201E94">
        <w:rPr>
          <w:rFonts w:ascii="Arial" w:eastAsia="Times New Roman" w:hAnsi="Arial" w:cs="Arial"/>
          <w:sz w:val="24"/>
          <w:szCs w:val="24"/>
          <w:shd w:val="clear" w:color="auto" w:fill="FFFFFF"/>
          <w:lang w:eastAsia="fr-CA"/>
        </w:rPr>
        <w:t>s</w:t>
      </w:r>
      <w:r w:rsidRPr="00C03D5A">
        <w:rPr>
          <w:rFonts w:ascii="Arial" w:eastAsia="Times New Roman" w:hAnsi="Arial" w:cs="Arial"/>
          <w:sz w:val="24"/>
          <w:szCs w:val="24"/>
          <w:shd w:val="clear" w:color="auto" w:fill="FFFFFF"/>
          <w:lang w:eastAsia="fr-CA"/>
        </w:rPr>
        <w:t xml:space="preserve"> une moyenne inférieure ou égale à vingt-cinq (25) minutes, zéro (0) seconde;</w:t>
      </w:r>
      <w:r w:rsidRPr="00C03D5A">
        <w:rPr>
          <w:rFonts w:ascii="Arial" w:eastAsia="Times New Roman" w:hAnsi="Arial" w:cs="Arial"/>
          <w:sz w:val="24"/>
          <w:szCs w:val="24"/>
          <w:lang w:eastAsia="fr-CA"/>
        </w:rPr>
        <w:t> </w:t>
      </w:r>
    </w:p>
    <w:p w14:paraId="1C631315" w14:textId="77777777" w:rsidR="002931F5" w:rsidRPr="00C03D5A" w:rsidRDefault="002931F5" w:rsidP="00917AF5">
      <w:pPr>
        <w:shd w:val="clear" w:color="auto" w:fill="FFFFFF"/>
        <w:spacing w:after="0" w:line="240" w:lineRule="auto"/>
        <w:ind w:left="1418" w:hanging="338"/>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FDFBDA2" w14:textId="6207E21E" w:rsidR="002931F5" w:rsidRPr="00C03D5A" w:rsidRDefault="002931F5" w:rsidP="00917AF5">
      <w:pPr>
        <w:numPr>
          <w:ilvl w:val="0"/>
          <w:numId w:val="18"/>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satisfaisante :  maintien</w:t>
      </w:r>
      <w:r w:rsidR="00201E94">
        <w:rPr>
          <w:rFonts w:ascii="Arial" w:eastAsia="Times New Roman" w:hAnsi="Arial" w:cs="Arial"/>
          <w:sz w:val="24"/>
          <w:szCs w:val="24"/>
          <w:shd w:val="clear" w:color="auto" w:fill="FFFFFF"/>
          <w:lang w:eastAsia="fr-CA"/>
        </w:rPr>
        <w:t>s</w:t>
      </w:r>
      <w:r w:rsidRPr="00C03D5A">
        <w:rPr>
          <w:rFonts w:ascii="Arial" w:eastAsia="Times New Roman" w:hAnsi="Arial" w:cs="Arial"/>
          <w:sz w:val="24"/>
          <w:szCs w:val="24"/>
          <w:shd w:val="clear" w:color="auto" w:fill="FFFFFF"/>
          <w:lang w:eastAsia="fr-CA"/>
        </w:rPr>
        <w:t xml:space="preserve"> une moyenne supérieure à vingt-cinq (25) minutes, zéro (0) seconde, mais inférieure ou égale à trente (30) minutes, zéro (0) seconde;</w:t>
      </w:r>
      <w:r w:rsidRPr="00C03D5A">
        <w:rPr>
          <w:rFonts w:ascii="Arial" w:eastAsia="Times New Roman" w:hAnsi="Arial" w:cs="Arial"/>
          <w:sz w:val="24"/>
          <w:szCs w:val="24"/>
          <w:lang w:eastAsia="fr-CA"/>
        </w:rPr>
        <w:t> </w:t>
      </w:r>
    </w:p>
    <w:p w14:paraId="657AC1BF" w14:textId="77777777" w:rsidR="002931F5" w:rsidRPr="00C03D5A" w:rsidRDefault="002931F5" w:rsidP="00917AF5">
      <w:pPr>
        <w:shd w:val="clear" w:color="auto" w:fill="FFFFFF"/>
        <w:spacing w:after="0" w:line="240" w:lineRule="auto"/>
        <w:ind w:left="1418" w:hanging="338"/>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167AAAF" w14:textId="70EE9083" w:rsidR="002931F5" w:rsidRPr="00C03D5A" w:rsidRDefault="002931F5" w:rsidP="00917AF5">
      <w:pPr>
        <w:numPr>
          <w:ilvl w:val="0"/>
          <w:numId w:val="19"/>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à améliorer :  maintien</w:t>
      </w:r>
      <w:r w:rsidR="00201E94">
        <w:rPr>
          <w:rFonts w:ascii="Arial" w:eastAsia="Times New Roman" w:hAnsi="Arial" w:cs="Arial"/>
          <w:sz w:val="24"/>
          <w:szCs w:val="24"/>
          <w:shd w:val="clear" w:color="auto" w:fill="FFFFFF"/>
          <w:lang w:eastAsia="fr-CA"/>
        </w:rPr>
        <w:t>s</w:t>
      </w:r>
      <w:r w:rsidRPr="00C03D5A">
        <w:rPr>
          <w:rFonts w:ascii="Arial" w:eastAsia="Times New Roman" w:hAnsi="Arial" w:cs="Arial"/>
          <w:sz w:val="24"/>
          <w:szCs w:val="24"/>
          <w:shd w:val="clear" w:color="auto" w:fill="FFFFFF"/>
          <w:lang w:eastAsia="fr-CA"/>
        </w:rPr>
        <w:t xml:space="preserve"> une moyenne dépassant trente (30) minutes, zéro (0) seconde.</w:t>
      </w:r>
      <w:r w:rsidRPr="00C03D5A">
        <w:rPr>
          <w:rFonts w:ascii="Arial" w:eastAsia="Times New Roman" w:hAnsi="Arial" w:cs="Arial"/>
          <w:sz w:val="24"/>
          <w:szCs w:val="24"/>
          <w:lang w:eastAsia="fr-CA"/>
        </w:rPr>
        <w:t> </w:t>
      </w:r>
    </w:p>
    <w:p w14:paraId="710BBD6F" w14:textId="77777777" w:rsidR="002931F5" w:rsidRPr="00C03D5A" w:rsidRDefault="002931F5" w:rsidP="002931F5">
      <w:pPr>
        <w:spacing w:after="0" w:line="240" w:lineRule="auto"/>
        <w:ind w:left="705"/>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922B588" w14:textId="44282334" w:rsidR="002931F5" w:rsidRPr="00C03D5A" w:rsidRDefault="002931F5" w:rsidP="00E16540">
      <w:pPr>
        <w:spacing w:after="0" w:line="240" w:lineRule="auto"/>
        <w:ind w:left="705"/>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39ACDF1"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Suivi des heures de formation </w:t>
      </w:r>
      <w:r w:rsidRPr="00C03D5A">
        <w:rPr>
          <w:rFonts w:ascii="Arial" w:eastAsia="Times New Roman" w:hAnsi="Arial" w:cs="Arial"/>
          <w:sz w:val="24"/>
          <w:szCs w:val="24"/>
          <w:lang w:eastAsia="fr-CA"/>
        </w:rPr>
        <w:t> </w:t>
      </w:r>
    </w:p>
    <w:p w14:paraId="34DB5E7C" w14:textId="77777777" w:rsidR="002931F5" w:rsidRPr="00C03D5A" w:rsidRDefault="002931F5" w:rsidP="002931F5">
      <w:pPr>
        <w:spacing w:after="0" w:line="240" w:lineRule="auto"/>
        <w:textAlignment w:val="baseline"/>
        <w:rPr>
          <w:rFonts w:ascii="Segoe UI" w:eastAsia="Times New Roman" w:hAnsi="Segoe UI" w:cs="Segoe UI"/>
          <w:sz w:val="18"/>
          <w:szCs w:val="18"/>
          <w:lang w:eastAsia="fr-CA"/>
        </w:rPr>
      </w:pPr>
      <w:r w:rsidRPr="00C03D5A">
        <w:rPr>
          <w:rFonts w:ascii="Segoe UI" w:eastAsia="Times New Roman" w:hAnsi="Segoe UI" w:cs="Segoe UI"/>
          <w:sz w:val="24"/>
          <w:szCs w:val="24"/>
          <w:lang w:eastAsia="fr-CA"/>
        </w:rPr>
        <w:t> </w:t>
      </w:r>
    </w:p>
    <w:p w14:paraId="5EC47CE8" w14:textId="20A140D7" w:rsidR="002931F5" w:rsidRPr="00C03D5A" w:rsidRDefault="002931F5" w:rsidP="002931F5">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Urgences-santé doit avoir comme objectif que ses </w:t>
      </w:r>
      <w:r w:rsidR="005E36FD" w:rsidRPr="00C03D5A">
        <w:rPr>
          <w:rFonts w:ascii="Arial" w:eastAsia="Times New Roman" w:hAnsi="Arial" w:cs="Arial"/>
          <w:sz w:val="24"/>
          <w:szCs w:val="24"/>
          <w:lang w:eastAsia="fr-CA"/>
        </w:rPr>
        <w:t xml:space="preserve">95% de ses </w:t>
      </w:r>
      <w:r w:rsidRPr="00C03D5A">
        <w:rPr>
          <w:rFonts w:ascii="Arial" w:eastAsia="Times New Roman" w:hAnsi="Arial" w:cs="Arial"/>
          <w:sz w:val="24"/>
          <w:szCs w:val="24"/>
          <w:lang w:eastAsia="fr-CA"/>
        </w:rPr>
        <w:t>TAP suivent toutes les heures de formation obligatoire, selon les durées et échéances déterminées par le DMN ou le DMR, et ce, calculées sur une base annuelle.   </w:t>
      </w:r>
    </w:p>
    <w:p w14:paraId="32F8C386" w14:textId="77777777" w:rsidR="002931F5" w:rsidRPr="00C03D5A" w:rsidRDefault="002931F5" w:rsidP="002931F5">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lastRenderedPageBreak/>
        <w:t>​ </w:t>
      </w:r>
    </w:p>
    <w:p w14:paraId="0C71AD18" w14:textId="5DE2F812" w:rsidR="002931F5" w:rsidRPr="00C03D5A" w:rsidRDefault="002931F5" w:rsidP="002931F5">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Urgences-santé doit transmettre au </w:t>
      </w:r>
      <w:r w:rsidR="004A0DF3" w:rsidRPr="00C03D5A">
        <w:rPr>
          <w:rFonts w:ascii="Arial" w:eastAsia="Times New Roman" w:hAnsi="Arial" w:cs="Arial"/>
          <w:sz w:val="24"/>
          <w:szCs w:val="24"/>
          <w:lang w:eastAsia="fr-CA"/>
        </w:rPr>
        <w:t>Ministre</w:t>
      </w:r>
      <w:r w:rsidRPr="00C03D5A">
        <w:rPr>
          <w:rFonts w:ascii="Arial" w:eastAsia="Times New Roman" w:hAnsi="Arial" w:cs="Arial"/>
          <w:sz w:val="24"/>
          <w:szCs w:val="24"/>
          <w:lang w:eastAsia="fr-CA"/>
        </w:rPr>
        <w:t xml:space="preserve"> le pourcentage de TAP ayant suivi le total des heures de formation, et ce, en excluant les TAP ayant, entre l’annonce à Urgences-santé d’une échéance de formation et son expiration, été inactifs ou absents du travail pour une période prolongée notamment pour cause d’invalidité ou de congé de maternité, de paternité ou parental.​ </w:t>
      </w:r>
    </w:p>
    <w:p w14:paraId="000A3B27"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38BFAF2"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Heures de services autorisées </w:t>
      </w:r>
      <w:r w:rsidRPr="00C03D5A">
        <w:rPr>
          <w:rFonts w:ascii="Arial" w:eastAsia="Times New Roman" w:hAnsi="Arial" w:cs="Arial"/>
          <w:sz w:val="24"/>
          <w:szCs w:val="24"/>
          <w:lang w:eastAsia="fr-CA"/>
        </w:rPr>
        <w:t> </w:t>
      </w:r>
    </w:p>
    <w:p w14:paraId="4C26DD19"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9FCDEA1"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doit s'assurer de livrer le maximum d’heures des heures de services autorisées à son Plan d’organisation. ​</w:t>
      </w:r>
      <w:r w:rsidRPr="00C03D5A">
        <w:rPr>
          <w:rFonts w:ascii="Arial" w:eastAsia="Times New Roman" w:hAnsi="Arial" w:cs="Arial"/>
          <w:sz w:val="24"/>
          <w:szCs w:val="24"/>
          <w:lang w:eastAsia="fr-CA"/>
        </w:rPr>
        <w:t> </w:t>
      </w:r>
    </w:p>
    <w:p w14:paraId="44F57219"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726F7FC"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Pour ce faire, Urgences-santé doit transmettre ses heures de services livrées et non livrées conformément à la méthode utilisée par le Ministère.</w:t>
      </w:r>
      <w:r w:rsidRPr="00C03D5A">
        <w:rPr>
          <w:rFonts w:ascii="Arial" w:eastAsia="Times New Roman" w:hAnsi="Arial" w:cs="Arial"/>
          <w:sz w:val="24"/>
          <w:szCs w:val="24"/>
          <w:lang w:eastAsia="fr-CA"/>
        </w:rPr>
        <w:t> </w:t>
      </w:r>
    </w:p>
    <w:p w14:paraId="4D043C4A"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689B023"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Urgences-santé sera évaluée selon les niveaux de performance suivants :</w:t>
      </w:r>
      <w:r w:rsidRPr="00C03D5A">
        <w:rPr>
          <w:rFonts w:ascii="Arial" w:eastAsia="Times New Roman" w:hAnsi="Arial" w:cs="Arial"/>
          <w:sz w:val="24"/>
          <w:szCs w:val="24"/>
          <w:lang w:eastAsia="fr-CA"/>
        </w:rPr>
        <w:t> </w:t>
      </w:r>
    </w:p>
    <w:p w14:paraId="5B36EC9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51FD17F" w14:textId="77777777" w:rsidR="002931F5" w:rsidRPr="00C03D5A" w:rsidRDefault="002931F5" w:rsidP="00917AF5">
      <w:pPr>
        <w:numPr>
          <w:ilvl w:val="0"/>
          <w:numId w:val="20"/>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 : livre 99 % ou plus ses heures de services autorisées</w:t>
      </w:r>
      <w:r w:rsidRPr="00C03D5A">
        <w:rPr>
          <w:rFonts w:ascii="Times New Roman" w:eastAsia="Times New Roman" w:hAnsi="Times New Roman" w:cs="Times New Roman"/>
          <w:sz w:val="24"/>
          <w:szCs w:val="24"/>
          <w:shd w:val="clear" w:color="auto" w:fill="FFFFFF"/>
          <w:lang w:eastAsia="fr-CA"/>
        </w:rPr>
        <w:t xml:space="preserve"> </w:t>
      </w:r>
      <w:r w:rsidRPr="00C03D5A">
        <w:rPr>
          <w:rFonts w:ascii="Arial" w:eastAsia="Times New Roman" w:hAnsi="Arial" w:cs="Arial"/>
          <w:sz w:val="24"/>
          <w:szCs w:val="24"/>
          <w:shd w:val="clear" w:color="auto" w:fill="FFFFFF"/>
          <w:lang w:eastAsia="fr-CA"/>
        </w:rPr>
        <w:t>pendant la période financière;</w:t>
      </w:r>
      <w:r w:rsidRPr="00C03D5A">
        <w:rPr>
          <w:rFonts w:ascii="Arial" w:eastAsia="Times New Roman" w:hAnsi="Arial" w:cs="Arial"/>
          <w:sz w:val="24"/>
          <w:szCs w:val="24"/>
          <w:lang w:eastAsia="fr-CA"/>
        </w:rPr>
        <w:t> </w:t>
      </w:r>
    </w:p>
    <w:p w14:paraId="10B4D127" w14:textId="77777777" w:rsidR="002931F5" w:rsidRPr="00C03D5A" w:rsidRDefault="002931F5" w:rsidP="00917AF5">
      <w:pPr>
        <w:shd w:val="clear" w:color="auto" w:fill="FFFFFF"/>
        <w:spacing w:after="0" w:line="240" w:lineRule="auto"/>
        <w:ind w:left="1418" w:hanging="338"/>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3C87ABF" w14:textId="0B2AE402" w:rsidR="002931F5" w:rsidRPr="00C03D5A" w:rsidRDefault="002931F5" w:rsidP="00917AF5">
      <w:pPr>
        <w:numPr>
          <w:ilvl w:val="0"/>
          <w:numId w:val="21"/>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 xml:space="preserve">Performance satisfaisante :  livre un degré supérieur ou égal à 98 %, mais inférieur à 99 % </w:t>
      </w:r>
      <w:r w:rsidR="00201E94">
        <w:rPr>
          <w:rFonts w:ascii="Arial" w:eastAsia="Times New Roman" w:hAnsi="Arial" w:cs="Arial"/>
          <w:sz w:val="24"/>
          <w:szCs w:val="24"/>
          <w:shd w:val="clear" w:color="auto" w:fill="FFFFFF"/>
          <w:lang w:eastAsia="fr-CA"/>
        </w:rPr>
        <w:t xml:space="preserve">de </w:t>
      </w:r>
      <w:r w:rsidRPr="00C03D5A">
        <w:rPr>
          <w:rFonts w:ascii="Arial" w:eastAsia="Times New Roman" w:hAnsi="Arial" w:cs="Arial"/>
          <w:sz w:val="24"/>
          <w:szCs w:val="24"/>
          <w:shd w:val="clear" w:color="auto" w:fill="FFFFFF"/>
          <w:lang w:eastAsia="fr-CA"/>
        </w:rPr>
        <w:t>ses heures de services autorisées pendant la période financière;</w:t>
      </w:r>
      <w:r w:rsidRPr="00C03D5A">
        <w:rPr>
          <w:rFonts w:ascii="Arial" w:eastAsia="Times New Roman" w:hAnsi="Arial" w:cs="Arial"/>
          <w:sz w:val="24"/>
          <w:szCs w:val="24"/>
          <w:lang w:eastAsia="fr-CA"/>
        </w:rPr>
        <w:t> </w:t>
      </w:r>
    </w:p>
    <w:p w14:paraId="3D199FFE" w14:textId="77777777" w:rsidR="002931F5" w:rsidRPr="00C03D5A" w:rsidRDefault="002931F5" w:rsidP="00917AF5">
      <w:pPr>
        <w:shd w:val="clear" w:color="auto" w:fill="FFFFFF"/>
        <w:spacing w:after="0" w:line="240" w:lineRule="auto"/>
        <w:ind w:left="1418" w:hanging="338"/>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B1BAC5E" w14:textId="0779E24B" w:rsidR="002931F5" w:rsidRPr="00C03D5A" w:rsidRDefault="002931F5" w:rsidP="00917AF5">
      <w:pPr>
        <w:numPr>
          <w:ilvl w:val="0"/>
          <w:numId w:val="22"/>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 xml:space="preserve">Performance à améliorer :  réalise l'objectif à un degré inférieur à 98 % </w:t>
      </w:r>
      <w:r w:rsidR="00201E94">
        <w:rPr>
          <w:rFonts w:ascii="Arial" w:eastAsia="Times New Roman" w:hAnsi="Arial" w:cs="Arial"/>
          <w:sz w:val="24"/>
          <w:szCs w:val="24"/>
          <w:shd w:val="clear" w:color="auto" w:fill="FFFFFF"/>
          <w:lang w:eastAsia="fr-CA"/>
        </w:rPr>
        <w:t xml:space="preserve">de </w:t>
      </w:r>
      <w:r w:rsidRPr="00C03D5A">
        <w:rPr>
          <w:rFonts w:ascii="Arial" w:eastAsia="Times New Roman" w:hAnsi="Arial" w:cs="Arial"/>
          <w:sz w:val="24"/>
          <w:szCs w:val="24"/>
          <w:shd w:val="clear" w:color="auto" w:fill="FFFFFF"/>
          <w:lang w:eastAsia="fr-CA"/>
        </w:rPr>
        <w:t>ses heures de services autorisées pendant la période financière.</w:t>
      </w:r>
      <w:r w:rsidRPr="00C03D5A">
        <w:rPr>
          <w:rFonts w:ascii="Arial" w:eastAsia="Times New Roman" w:hAnsi="Arial" w:cs="Arial"/>
          <w:sz w:val="24"/>
          <w:szCs w:val="24"/>
          <w:lang w:eastAsia="fr-CA"/>
        </w:rPr>
        <w:t> </w:t>
      </w:r>
    </w:p>
    <w:p w14:paraId="0FB04481" w14:textId="77777777" w:rsidR="002931F5" w:rsidRPr="00C03D5A" w:rsidRDefault="002931F5" w:rsidP="002931F5">
      <w:pPr>
        <w:spacing w:after="0" w:line="240" w:lineRule="auto"/>
        <w:ind w:left="705"/>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6E22323"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C6AE4D6" w14:textId="77777777" w:rsidR="002931F5" w:rsidRPr="00C03D5A" w:rsidRDefault="002931F5" w:rsidP="002931F5">
      <w:pPr>
        <w:shd w:val="clear" w:color="auto" w:fill="FFFFFF"/>
        <w:spacing w:after="0" w:line="240" w:lineRule="auto"/>
        <w:ind w:left="36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BD9A787" w14:textId="70CDB63D" w:rsidR="002931F5" w:rsidRPr="00C03D5A" w:rsidRDefault="002931F5" w:rsidP="002931F5">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b/>
          <w:bCs/>
          <w:sz w:val="24"/>
          <w:szCs w:val="24"/>
          <w:u w:val="single"/>
          <w:lang w:eastAsia="fr-CA"/>
        </w:rPr>
        <w:t>PLAN DE CONTINGENCE</w:t>
      </w:r>
      <w:r w:rsidR="00840F9D" w:rsidRPr="00C03D5A">
        <w:rPr>
          <w:rFonts w:ascii="Arial" w:eastAsia="Times New Roman" w:hAnsi="Arial" w:cs="Arial"/>
          <w:b/>
          <w:bCs/>
          <w:sz w:val="24"/>
          <w:szCs w:val="24"/>
          <w:u w:val="single"/>
          <w:lang w:eastAsia="fr-CA"/>
        </w:rPr>
        <w:t xml:space="preserve"> DU CCS </w:t>
      </w:r>
      <w:r w:rsidRPr="00C03D5A">
        <w:rPr>
          <w:rFonts w:ascii="Arial" w:eastAsia="Times New Roman" w:hAnsi="Arial" w:cs="Arial"/>
          <w:sz w:val="24"/>
          <w:szCs w:val="24"/>
          <w:lang w:eastAsia="fr-CA"/>
        </w:rPr>
        <w:t> </w:t>
      </w:r>
    </w:p>
    <w:p w14:paraId="58CB58EE" w14:textId="77777777" w:rsidR="008E1CD8" w:rsidRPr="00C03D5A" w:rsidRDefault="008E1CD8" w:rsidP="002931F5">
      <w:pPr>
        <w:spacing w:after="0" w:line="240" w:lineRule="auto"/>
        <w:jc w:val="both"/>
        <w:textAlignment w:val="baseline"/>
        <w:rPr>
          <w:rFonts w:ascii="Segoe UI" w:eastAsia="Times New Roman" w:hAnsi="Segoe UI" w:cs="Segoe UI"/>
          <w:sz w:val="18"/>
          <w:szCs w:val="18"/>
          <w:lang w:eastAsia="fr-CA"/>
        </w:rPr>
      </w:pPr>
    </w:p>
    <w:p w14:paraId="3E47ED73" w14:textId="3819066E" w:rsidR="00F27AE1" w:rsidRPr="00C03D5A" w:rsidRDefault="00D464D8" w:rsidP="00593C3C">
      <w:r w:rsidRPr="00C03D5A">
        <w:t xml:space="preserve"> </w:t>
      </w:r>
      <w:r w:rsidRPr="00C03D5A">
        <w:rPr>
          <w:rFonts w:ascii="Arial" w:eastAsia="Times New Roman" w:hAnsi="Arial" w:cs="Arial"/>
          <w:sz w:val="24"/>
          <w:szCs w:val="24"/>
          <w:lang w:eastAsia="fr-CA"/>
        </w:rPr>
        <w:t xml:space="preserve">Il est requis que le </w:t>
      </w:r>
      <w:r w:rsidR="004A0DF3" w:rsidRPr="00C03D5A">
        <w:rPr>
          <w:rFonts w:ascii="Arial" w:eastAsia="Times New Roman" w:hAnsi="Arial" w:cs="Arial"/>
          <w:sz w:val="24"/>
          <w:szCs w:val="24"/>
          <w:lang w:eastAsia="fr-CA"/>
        </w:rPr>
        <w:t>Ministre</w:t>
      </w:r>
      <w:r w:rsidRPr="00C03D5A">
        <w:rPr>
          <w:rFonts w:ascii="Arial" w:eastAsia="Times New Roman" w:hAnsi="Arial" w:cs="Arial"/>
          <w:sz w:val="24"/>
          <w:szCs w:val="24"/>
          <w:lang w:eastAsia="fr-CA"/>
        </w:rPr>
        <w:t xml:space="preserve"> reçoive un compte-rendu de toutes les situations où le Plan de contingence </w:t>
      </w:r>
      <w:r w:rsidR="00840F9D" w:rsidRPr="00C03D5A">
        <w:rPr>
          <w:rFonts w:ascii="Arial" w:eastAsia="Times New Roman" w:hAnsi="Arial" w:cs="Arial"/>
          <w:sz w:val="24"/>
          <w:szCs w:val="24"/>
          <w:lang w:eastAsia="fr-CA"/>
        </w:rPr>
        <w:t>du CCS</w:t>
      </w:r>
      <w:r w:rsidRPr="00C03D5A">
        <w:rPr>
          <w:rFonts w:ascii="Arial" w:eastAsia="Times New Roman" w:hAnsi="Arial" w:cs="Arial"/>
          <w:sz w:val="24"/>
          <w:szCs w:val="24"/>
          <w:lang w:eastAsia="fr-CA"/>
        </w:rPr>
        <w:t xml:space="preserve"> a été activé à son </w:t>
      </w:r>
      <w:r w:rsidR="008D4B0E" w:rsidRPr="00C03D5A">
        <w:rPr>
          <w:rFonts w:ascii="Arial" w:eastAsia="Times New Roman" w:hAnsi="Arial" w:cs="Arial"/>
          <w:sz w:val="24"/>
          <w:szCs w:val="24"/>
          <w:lang w:eastAsia="fr-CA"/>
        </w:rPr>
        <w:t xml:space="preserve">plus haut </w:t>
      </w:r>
      <w:r w:rsidRPr="00C03D5A">
        <w:rPr>
          <w:rFonts w:ascii="Arial" w:eastAsia="Times New Roman" w:hAnsi="Arial" w:cs="Arial"/>
          <w:sz w:val="24"/>
          <w:szCs w:val="24"/>
          <w:lang w:eastAsia="fr-CA"/>
        </w:rPr>
        <w:t xml:space="preserve">niveau. Concernant le déploiement du Plan de contingence </w:t>
      </w:r>
      <w:r w:rsidR="005A6D21" w:rsidRPr="00C03D5A">
        <w:rPr>
          <w:rFonts w:ascii="Arial" w:eastAsia="Times New Roman" w:hAnsi="Arial" w:cs="Arial"/>
          <w:sz w:val="24"/>
          <w:szCs w:val="24"/>
          <w:lang w:eastAsia="fr-CA"/>
        </w:rPr>
        <w:t>du CCS</w:t>
      </w:r>
      <w:r w:rsidRPr="00C03D5A">
        <w:rPr>
          <w:rFonts w:ascii="Arial" w:eastAsia="Times New Roman" w:hAnsi="Arial" w:cs="Arial"/>
          <w:sz w:val="24"/>
          <w:szCs w:val="24"/>
          <w:lang w:eastAsia="fr-CA"/>
        </w:rPr>
        <w:t xml:space="preserve"> à un niveau moindre, Urgences-</w:t>
      </w:r>
      <w:r w:rsidR="000F7CE1" w:rsidRPr="00C03D5A">
        <w:rPr>
          <w:rFonts w:ascii="Arial" w:eastAsia="Times New Roman" w:hAnsi="Arial" w:cs="Arial"/>
          <w:sz w:val="24"/>
          <w:szCs w:val="24"/>
          <w:lang w:eastAsia="fr-CA"/>
        </w:rPr>
        <w:t>s</w:t>
      </w:r>
      <w:r w:rsidRPr="00C03D5A">
        <w:rPr>
          <w:rFonts w:ascii="Arial" w:eastAsia="Times New Roman" w:hAnsi="Arial" w:cs="Arial"/>
          <w:sz w:val="24"/>
          <w:szCs w:val="24"/>
          <w:lang w:eastAsia="fr-CA"/>
        </w:rPr>
        <w:t xml:space="preserve">anté est tenue d'en informer le </w:t>
      </w:r>
      <w:r w:rsidR="004A0DF3" w:rsidRPr="00C03D5A">
        <w:rPr>
          <w:rFonts w:ascii="Arial" w:eastAsia="Times New Roman" w:hAnsi="Arial" w:cs="Arial"/>
          <w:sz w:val="24"/>
          <w:szCs w:val="24"/>
          <w:lang w:eastAsia="fr-CA"/>
        </w:rPr>
        <w:t>Ministre</w:t>
      </w:r>
      <w:r w:rsidRPr="00C03D5A">
        <w:rPr>
          <w:rFonts w:ascii="Arial" w:eastAsia="Times New Roman" w:hAnsi="Arial" w:cs="Arial"/>
          <w:sz w:val="24"/>
          <w:szCs w:val="24"/>
          <w:lang w:eastAsia="fr-CA"/>
        </w:rPr>
        <w:t xml:space="preserve"> dès lors qu'elle estime que la situation l'exige.</w:t>
      </w:r>
    </w:p>
    <w:p w14:paraId="0E084F7B" w14:textId="616E88B1"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shd w:val="clear" w:color="auto" w:fill="FFFFFF"/>
          <w:lang w:eastAsia="fr-CA"/>
        </w:rPr>
        <w:t xml:space="preserve">DOCUMENTS </w:t>
      </w:r>
      <w:r w:rsidR="00EA4102" w:rsidRPr="00C03D5A">
        <w:rPr>
          <w:rFonts w:ascii="Arial" w:eastAsia="Times New Roman" w:hAnsi="Arial" w:cs="Arial"/>
          <w:b/>
          <w:bCs/>
          <w:sz w:val="24"/>
          <w:szCs w:val="24"/>
          <w:u w:val="single"/>
          <w:shd w:val="clear" w:color="auto" w:fill="FFFFFF"/>
          <w:lang w:eastAsia="fr-CA"/>
        </w:rPr>
        <w:t>À</w:t>
      </w:r>
      <w:r w:rsidRPr="00C03D5A">
        <w:rPr>
          <w:rFonts w:ascii="Arial" w:eastAsia="Times New Roman" w:hAnsi="Arial" w:cs="Arial"/>
          <w:b/>
          <w:bCs/>
          <w:sz w:val="24"/>
          <w:szCs w:val="24"/>
          <w:u w:val="single"/>
          <w:shd w:val="clear" w:color="auto" w:fill="FFFFFF"/>
          <w:lang w:eastAsia="fr-CA"/>
        </w:rPr>
        <w:t xml:space="preserve"> FOURNIR </w:t>
      </w:r>
      <w:r w:rsidRPr="00C03D5A">
        <w:rPr>
          <w:rFonts w:ascii="Arial" w:eastAsia="Times New Roman" w:hAnsi="Arial" w:cs="Arial"/>
          <w:sz w:val="24"/>
          <w:szCs w:val="24"/>
          <w:lang w:eastAsia="fr-CA"/>
        </w:rPr>
        <w:t> </w:t>
      </w:r>
    </w:p>
    <w:p w14:paraId="6FDDE2A5"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E4CC04A" w14:textId="6D39A355" w:rsidR="00B165E5" w:rsidRPr="00C03D5A" w:rsidRDefault="00B165E5" w:rsidP="4358F39C">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En plus des exigences prévues par la Loi sur les services préhospitaliers d’urgence, la Loi sur la gouvernance des sociétés d’État et l’entente ENT-SUP-2021-001, Urgences-santé doit fournir au </w:t>
      </w:r>
      <w:r w:rsidR="004A0DF3" w:rsidRPr="00C03D5A">
        <w:rPr>
          <w:rFonts w:ascii="Arial" w:eastAsia="Times New Roman" w:hAnsi="Arial" w:cs="Arial"/>
          <w:sz w:val="24"/>
          <w:szCs w:val="24"/>
          <w:shd w:val="clear" w:color="auto" w:fill="FFFFFF"/>
          <w:lang w:eastAsia="fr-CA"/>
        </w:rPr>
        <w:t>Ministre</w:t>
      </w:r>
      <w:r w:rsidRPr="00C03D5A">
        <w:rPr>
          <w:rFonts w:ascii="Arial" w:eastAsia="Times New Roman" w:hAnsi="Arial" w:cs="Arial"/>
          <w:sz w:val="24"/>
          <w:szCs w:val="24"/>
          <w:shd w:val="clear" w:color="auto" w:fill="FFFFFF"/>
          <w:lang w:eastAsia="fr-CA"/>
        </w:rPr>
        <w:t xml:space="preserve"> dans le gabarit exigé par ce dernier les documents et informations suivants : </w:t>
      </w:r>
      <w:r w:rsidRPr="00C03D5A">
        <w:rPr>
          <w:rFonts w:ascii="Arial" w:eastAsia="Times New Roman" w:hAnsi="Arial" w:cs="Arial"/>
          <w:sz w:val="24"/>
          <w:szCs w:val="24"/>
          <w:lang w:eastAsia="fr-CA"/>
        </w:rPr>
        <w:t> </w:t>
      </w:r>
    </w:p>
    <w:p w14:paraId="5179A389"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E91E917" w14:textId="77777777" w:rsidR="00917AF5" w:rsidRDefault="00B165E5" w:rsidP="00917AF5">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lang w:eastAsia="fr-CA"/>
        </w:rPr>
      </w:pPr>
      <w:r w:rsidRPr="00917AF5">
        <w:rPr>
          <w:rFonts w:ascii="Arial" w:eastAsia="Times New Roman" w:hAnsi="Arial" w:cs="Arial"/>
          <w:sz w:val="24"/>
          <w:szCs w:val="24"/>
          <w:shd w:val="clear" w:color="auto" w:fill="FFFFFF"/>
          <w:lang w:eastAsia="fr-CA"/>
        </w:rPr>
        <w:t>Plan de déploiement annuel (SISPUQ);</w:t>
      </w:r>
      <w:r w:rsidRPr="00917AF5">
        <w:rPr>
          <w:rFonts w:ascii="Arial" w:eastAsia="Times New Roman" w:hAnsi="Arial" w:cs="Arial"/>
          <w:sz w:val="24"/>
          <w:szCs w:val="24"/>
          <w:lang w:eastAsia="fr-CA"/>
        </w:rPr>
        <w:t> </w:t>
      </w:r>
    </w:p>
    <w:p w14:paraId="64D4C630" w14:textId="77777777" w:rsidR="00917AF5" w:rsidRDefault="00917AF5" w:rsidP="00917AF5">
      <w:pPr>
        <w:pStyle w:val="Paragraphedeliste"/>
        <w:shd w:val="clear" w:color="auto" w:fill="FFFFFF"/>
        <w:spacing w:after="0" w:line="240" w:lineRule="auto"/>
        <w:ind w:left="1636"/>
        <w:jc w:val="both"/>
        <w:textAlignment w:val="baseline"/>
        <w:rPr>
          <w:rFonts w:ascii="Arial" w:eastAsia="Times New Roman" w:hAnsi="Arial" w:cs="Arial"/>
          <w:sz w:val="24"/>
          <w:szCs w:val="24"/>
          <w:lang w:eastAsia="fr-CA"/>
        </w:rPr>
      </w:pPr>
    </w:p>
    <w:p w14:paraId="11D5247D" w14:textId="09A08819" w:rsidR="003A2472" w:rsidRPr="00917AF5" w:rsidRDefault="00B165E5" w:rsidP="00917AF5">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lang w:eastAsia="fr-CA"/>
        </w:rPr>
      </w:pPr>
      <w:r w:rsidRPr="00917AF5">
        <w:rPr>
          <w:rFonts w:ascii="Arial" w:eastAsia="Times New Roman" w:hAnsi="Arial" w:cs="Arial"/>
          <w:sz w:val="24"/>
          <w:szCs w:val="24"/>
          <w:shd w:val="clear" w:color="auto" w:fill="FFFFFF"/>
          <w:lang w:eastAsia="fr-CA"/>
        </w:rPr>
        <w:t>Plan de continuité des services;</w:t>
      </w:r>
      <w:r w:rsidRPr="00917AF5">
        <w:rPr>
          <w:rFonts w:ascii="Arial" w:eastAsia="Times New Roman" w:hAnsi="Arial" w:cs="Arial"/>
          <w:sz w:val="24"/>
          <w:szCs w:val="24"/>
          <w:lang w:eastAsia="fr-CA"/>
        </w:rPr>
        <w:t> </w:t>
      </w:r>
    </w:p>
    <w:p w14:paraId="5B61A787" w14:textId="77777777" w:rsidR="003A2472" w:rsidRPr="00C03D5A" w:rsidRDefault="003A2472" w:rsidP="003A2472">
      <w:pPr>
        <w:shd w:val="clear" w:color="auto" w:fill="FFFFFF"/>
        <w:spacing w:after="0" w:line="240" w:lineRule="auto"/>
        <w:ind w:left="1440"/>
        <w:jc w:val="both"/>
        <w:textAlignment w:val="baseline"/>
        <w:rPr>
          <w:rFonts w:ascii="Arial" w:eastAsia="Times New Roman" w:hAnsi="Arial" w:cs="Arial"/>
          <w:sz w:val="24"/>
          <w:szCs w:val="24"/>
          <w:lang w:eastAsia="fr-CA"/>
        </w:rPr>
      </w:pPr>
    </w:p>
    <w:p w14:paraId="63DA035D" w14:textId="4B6A7C26" w:rsidR="003A2472" w:rsidRPr="00917AF5" w:rsidRDefault="003A2472" w:rsidP="00917AF5">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lang w:eastAsia="fr-CA"/>
        </w:rPr>
      </w:pPr>
      <w:r w:rsidRPr="00917AF5">
        <w:rPr>
          <w:rFonts w:ascii="Arial" w:eastAsia="Times New Roman" w:hAnsi="Arial" w:cs="Arial"/>
          <w:sz w:val="24"/>
          <w:szCs w:val="24"/>
          <w:lang w:eastAsia="fr-CA"/>
        </w:rPr>
        <w:lastRenderedPageBreak/>
        <w:t xml:space="preserve">Le plan d’effectifs du centre de communication santé qui précise le détail de la planification quotidienne des répartiteurs médicaux d’urgence en fonction de la volumétrie d’appel; </w:t>
      </w:r>
    </w:p>
    <w:p w14:paraId="57D3F3CA" w14:textId="77777777" w:rsidR="00B165E5" w:rsidRPr="00C03D5A" w:rsidRDefault="00B165E5" w:rsidP="00B165E5">
      <w:pPr>
        <w:shd w:val="clear" w:color="auto" w:fill="FFFFFF"/>
        <w:spacing w:after="0" w:line="240" w:lineRule="auto"/>
        <w:ind w:left="108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92DE130" w14:textId="63696026" w:rsidR="00B165E5" w:rsidRPr="00917AF5" w:rsidRDefault="00B165E5" w:rsidP="00917AF5">
      <w:pPr>
        <w:pStyle w:val="Paragraphedeliste"/>
        <w:numPr>
          <w:ilvl w:val="0"/>
          <w:numId w:val="35"/>
        </w:numPr>
        <w:spacing w:after="0" w:line="240" w:lineRule="auto"/>
        <w:jc w:val="both"/>
        <w:textAlignment w:val="baseline"/>
        <w:rPr>
          <w:rFonts w:ascii="Arial" w:eastAsia="Times New Roman" w:hAnsi="Arial" w:cs="Arial"/>
          <w:sz w:val="24"/>
          <w:szCs w:val="24"/>
          <w:lang w:eastAsia="fr-CA"/>
        </w:rPr>
      </w:pPr>
      <w:r w:rsidRPr="00917AF5">
        <w:rPr>
          <w:rFonts w:ascii="Arial" w:eastAsia="Times New Roman" w:hAnsi="Arial" w:cs="Arial"/>
          <w:color w:val="000000" w:themeColor="text1"/>
          <w:sz w:val="24"/>
          <w:szCs w:val="24"/>
          <w:lang w:eastAsia="fr-CA"/>
        </w:rPr>
        <w:t xml:space="preserve">Le fichier de performance (soumis par le </w:t>
      </w:r>
      <w:r w:rsidR="004A0DF3" w:rsidRPr="00917AF5">
        <w:rPr>
          <w:rFonts w:ascii="Arial" w:eastAsia="Times New Roman" w:hAnsi="Arial" w:cs="Arial"/>
          <w:color w:val="000000" w:themeColor="text1"/>
          <w:sz w:val="24"/>
          <w:szCs w:val="24"/>
          <w:lang w:eastAsia="fr-CA"/>
        </w:rPr>
        <w:t>Ministre</w:t>
      </w:r>
      <w:r w:rsidRPr="00917AF5">
        <w:rPr>
          <w:rFonts w:ascii="Arial" w:eastAsia="Times New Roman" w:hAnsi="Arial" w:cs="Arial"/>
          <w:color w:val="000000" w:themeColor="text1"/>
          <w:sz w:val="24"/>
          <w:szCs w:val="24"/>
          <w:lang w:eastAsia="fr-CA"/>
        </w:rPr>
        <w:t>), au plus tard 45</w:t>
      </w:r>
      <w:r w:rsidR="004A0DF3" w:rsidRPr="00917AF5">
        <w:rPr>
          <w:rFonts w:ascii="Arial" w:eastAsia="Times New Roman" w:hAnsi="Arial" w:cs="Arial"/>
          <w:color w:val="000000" w:themeColor="text1"/>
          <w:sz w:val="24"/>
          <w:szCs w:val="24"/>
          <w:lang w:eastAsia="fr-CA"/>
        </w:rPr>
        <w:t> </w:t>
      </w:r>
      <w:r w:rsidRPr="00917AF5">
        <w:rPr>
          <w:rFonts w:ascii="Arial" w:eastAsia="Times New Roman" w:hAnsi="Arial" w:cs="Arial"/>
          <w:color w:val="000000" w:themeColor="text1"/>
          <w:sz w:val="24"/>
          <w:szCs w:val="24"/>
          <w:lang w:eastAsia="fr-CA"/>
        </w:rPr>
        <w:t xml:space="preserve">jours suivant la fin de chaque période </w:t>
      </w:r>
      <w:r w:rsidR="00482709" w:rsidRPr="00917AF5">
        <w:rPr>
          <w:rFonts w:ascii="Arial" w:eastAsia="Times New Roman" w:hAnsi="Arial" w:cs="Arial"/>
          <w:color w:val="000000" w:themeColor="text1"/>
          <w:sz w:val="24"/>
          <w:szCs w:val="24"/>
          <w:lang w:eastAsia="fr-CA"/>
        </w:rPr>
        <w:t>financière</w:t>
      </w:r>
      <w:r w:rsidRPr="00917AF5">
        <w:rPr>
          <w:rFonts w:ascii="Arial" w:eastAsia="Times New Roman" w:hAnsi="Arial" w:cs="Arial"/>
          <w:color w:val="000000" w:themeColor="text1"/>
          <w:sz w:val="24"/>
          <w:szCs w:val="24"/>
          <w:lang w:eastAsia="fr-CA"/>
        </w:rPr>
        <w:t>. Le MSSS fournira à Urgences-santé un fichier de performance (ce fichier sera ensuite migré vers le SISPUQ). </w:t>
      </w:r>
    </w:p>
    <w:p w14:paraId="7024E439" w14:textId="77777777" w:rsidR="00B165E5" w:rsidRPr="00C03D5A" w:rsidRDefault="00B165E5" w:rsidP="00B165E5">
      <w:pPr>
        <w:spacing w:after="0" w:line="240" w:lineRule="auto"/>
        <w:ind w:left="705"/>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2544D3A" w14:textId="6C5359D1" w:rsidR="00B165E5" w:rsidRPr="00917AF5" w:rsidRDefault="00B165E5" w:rsidP="00917AF5">
      <w:pPr>
        <w:pStyle w:val="Paragraphedeliste"/>
        <w:numPr>
          <w:ilvl w:val="0"/>
          <w:numId w:val="35"/>
        </w:numPr>
        <w:spacing w:after="0" w:line="240" w:lineRule="auto"/>
        <w:jc w:val="both"/>
        <w:textAlignment w:val="baseline"/>
        <w:rPr>
          <w:rFonts w:ascii="Arial" w:eastAsia="Times New Roman" w:hAnsi="Arial" w:cs="Arial"/>
          <w:sz w:val="24"/>
          <w:szCs w:val="24"/>
          <w:lang w:eastAsia="fr-CA"/>
        </w:rPr>
      </w:pPr>
      <w:r w:rsidRPr="00917AF5">
        <w:rPr>
          <w:rFonts w:ascii="Arial" w:eastAsia="Times New Roman" w:hAnsi="Arial" w:cs="Arial"/>
          <w:sz w:val="24"/>
          <w:szCs w:val="24"/>
          <w:lang w:eastAsia="fr-CA"/>
        </w:rPr>
        <w:t>L’information supplémentaire concernant la main-d’œuvre</w:t>
      </w:r>
      <w:r w:rsidR="004D5D21" w:rsidRPr="00917AF5">
        <w:rPr>
          <w:rFonts w:ascii="Arial" w:eastAsia="Times New Roman" w:hAnsi="Arial" w:cs="Arial"/>
          <w:sz w:val="24"/>
          <w:szCs w:val="24"/>
          <w:lang w:eastAsia="fr-CA"/>
        </w:rPr>
        <w:t xml:space="preserve"> du CCS</w:t>
      </w:r>
      <w:r w:rsidRPr="00917AF5">
        <w:rPr>
          <w:rFonts w:ascii="Arial" w:eastAsia="Times New Roman" w:hAnsi="Arial" w:cs="Arial"/>
          <w:sz w:val="24"/>
          <w:szCs w:val="24"/>
          <w:lang w:eastAsia="fr-CA"/>
        </w:rPr>
        <w:t>, précisée à l’Annexe D, pour chaque période financière.</w:t>
      </w:r>
      <w:r w:rsidR="004D5D21" w:rsidRPr="00917AF5">
        <w:rPr>
          <w:rFonts w:ascii="Arial" w:eastAsia="Times New Roman" w:hAnsi="Arial" w:cs="Arial"/>
          <w:sz w:val="24"/>
          <w:szCs w:val="24"/>
          <w:lang w:eastAsia="fr-CA"/>
        </w:rPr>
        <w:t xml:space="preserve"> </w:t>
      </w:r>
    </w:p>
    <w:p w14:paraId="1215A7FD" w14:textId="77777777" w:rsidR="004D5D21" w:rsidRPr="00C03D5A" w:rsidRDefault="004D5D21" w:rsidP="004D5D21">
      <w:pPr>
        <w:spacing w:after="0" w:line="240" w:lineRule="auto"/>
        <w:ind w:left="705"/>
        <w:textAlignment w:val="baseline"/>
        <w:rPr>
          <w:rFonts w:ascii="Segoe UI" w:eastAsia="Times New Roman" w:hAnsi="Segoe UI" w:cs="Segoe UI"/>
          <w:sz w:val="18"/>
          <w:szCs w:val="18"/>
          <w:lang w:eastAsia="fr-CA"/>
        </w:rPr>
      </w:pPr>
    </w:p>
    <w:p w14:paraId="072380EA" w14:textId="258DBCDC" w:rsidR="00B165E5" w:rsidRPr="00917AF5" w:rsidRDefault="004D5D21" w:rsidP="00917AF5">
      <w:pPr>
        <w:pStyle w:val="Paragraphedeliste"/>
        <w:numPr>
          <w:ilvl w:val="0"/>
          <w:numId w:val="35"/>
        </w:numPr>
        <w:spacing w:after="0" w:line="240" w:lineRule="auto"/>
        <w:jc w:val="both"/>
        <w:textAlignment w:val="baseline"/>
        <w:rPr>
          <w:rFonts w:ascii="Arial" w:eastAsia="Times New Roman" w:hAnsi="Arial" w:cs="Arial"/>
          <w:sz w:val="24"/>
          <w:szCs w:val="24"/>
          <w:lang w:eastAsia="fr-CA"/>
        </w:rPr>
      </w:pPr>
      <w:r w:rsidRPr="00917AF5">
        <w:rPr>
          <w:rFonts w:ascii="Arial" w:eastAsia="Times New Roman" w:hAnsi="Arial" w:cs="Arial"/>
          <w:sz w:val="24"/>
          <w:szCs w:val="24"/>
          <w:lang w:eastAsia="fr-CA"/>
        </w:rPr>
        <w:t>L’information supplémentaire concernant la main-d’œuvre</w:t>
      </w:r>
      <w:r w:rsidR="00E55AA5" w:rsidRPr="00917AF5">
        <w:rPr>
          <w:rFonts w:ascii="Arial" w:eastAsia="Times New Roman" w:hAnsi="Arial" w:cs="Arial"/>
          <w:sz w:val="24"/>
          <w:szCs w:val="24"/>
          <w:lang w:eastAsia="fr-CA"/>
        </w:rPr>
        <w:t xml:space="preserve"> des TAP,</w:t>
      </w:r>
      <w:r w:rsidRPr="00917AF5">
        <w:rPr>
          <w:rFonts w:ascii="Arial" w:eastAsia="Times New Roman" w:hAnsi="Arial" w:cs="Arial"/>
          <w:sz w:val="24"/>
          <w:szCs w:val="24"/>
          <w:lang w:eastAsia="fr-CA"/>
        </w:rPr>
        <w:t xml:space="preserve"> précisée à l’Annexe D, pour chaque période financière. </w:t>
      </w:r>
    </w:p>
    <w:p w14:paraId="5A0B4F1D"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7EE6F807"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7DC62557" w14:textId="78A85125"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shd w:val="clear" w:color="auto" w:fill="FFFFFF"/>
          <w:lang w:eastAsia="fr-CA"/>
        </w:rPr>
        <w:t xml:space="preserve">MODIFICATIONS </w:t>
      </w:r>
      <w:r w:rsidR="00201E94">
        <w:rPr>
          <w:rFonts w:ascii="Arial" w:eastAsia="Times New Roman" w:hAnsi="Arial" w:cs="Arial"/>
          <w:b/>
          <w:bCs/>
          <w:sz w:val="24"/>
          <w:szCs w:val="24"/>
          <w:u w:val="single"/>
          <w:shd w:val="clear" w:color="auto" w:fill="FFFFFF"/>
          <w:lang w:eastAsia="fr-CA"/>
        </w:rPr>
        <w:t>À</w:t>
      </w:r>
      <w:r w:rsidRPr="00C03D5A">
        <w:rPr>
          <w:rFonts w:ascii="Arial" w:eastAsia="Times New Roman" w:hAnsi="Arial" w:cs="Arial"/>
          <w:b/>
          <w:bCs/>
          <w:sz w:val="24"/>
          <w:szCs w:val="24"/>
          <w:u w:val="single"/>
          <w:shd w:val="clear" w:color="auto" w:fill="FFFFFF"/>
          <w:lang w:eastAsia="fr-CA"/>
        </w:rPr>
        <w:t xml:space="preserve"> L’ENTENTE</w:t>
      </w:r>
      <w:r w:rsidRPr="00C03D5A">
        <w:rPr>
          <w:rFonts w:ascii="Arial" w:eastAsia="Times New Roman" w:hAnsi="Arial" w:cs="Arial"/>
          <w:sz w:val="24"/>
          <w:szCs w:val="24"/>
          <w:lang w:eastAsia="fr-CA"/>
        </w:rPr>
        <w:t> </w:t>
      </w:r>
    </w:p>
    <w:p w14:paraId="3593841A"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73F98E8"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L’entente de gestion et d’imputabilité peut être modifiée avec le consentement des parties, notamment pour tenir compte de modifications au cadre juridique qui pourraient survenir pendant la durée de l’entente. Toutes modifications de l’entente doivent être constatées dans un écrit signé par les parties. </w:t>
      </w:r>
      <w:r w:rsidRPr="00C03D5A">
        <w:rPr>
          <w:rFonts w:ascii="Arial" w:eastAsia="Times New Roman" w:hAnsi="Arial" w:cs="Arial"/>
          <w:sz w:val="24"/>
          <w:szCs w:val="24"/>
          <w:lang w:eastAsia="fr-CA"/>
        </w:rPr>
        <w:t> </w:t>
      </w:r>
    </w:p>
    <w:p w14:paraId="5DD9F6B6"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DDA9CD4"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shd w:val="clear" w:color="auto" w:fill="FFFFFF"/>
          <w:lang w:eastAsia="fr-CA"/>
        </w:rPr>
        <w:t>Malgré ce qui précède, les parties doivent se conformer à toute modification au cadre juridique qui pourrait survenir durant la période d’application de l’entente. Dans le cas de modifications à la LSPU d’application obligatoire, les parties doivent s’y conformer et ne peuvent refuser de modifier l’entente en conséquence, le cas échéant. </w:t>
      </w:r>
      <w:r w:rsidRPr="00C03D5A">
        <w:rPr>
          <w:rFonts w:ascii="Arial" w:eastAsia="Times New Roman" w:hAnsi="Arial" w:cs="Arial"/>
          <w:color w:val="000000"/>
          <w:sz w:val="24"/>
          <w:szCs w:val="24"/>
          <w:lang w:eastAsia="fr-CA"/>
        </w:rPr>
        <w:t> </w:t>
      </w:r>
    </w:p>
    <w:p w14:paraId="16BF3C65"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17CBE31"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9992CEC"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shd w:val="clear" w:color="auto" w:fill="FFFFFF"/>
          <w:lang w:eastAsia="fr-CA"/>
        </w:rPr>
        <w:t>ANNEXES</w:t>
      </w:r>
      <w:r w:rsidRPr="00C03D5A">
        <w:rPr>
          <w:rFonts w:ascii="Arial" w:eastAsia="Times New Roman" w:hAnsi="Arial" w:cs="Arial"/>
          <w:sz w:val="24"/>
          <w:szCs w:val="24"/>
          <w:lang w:eastAsia="fr-CA"/>
        </w:rPr>
        <w:t> </w:t>
      </w:r>
    </w:p>
    <w:p w14:paraId="345D52BF"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AA2EAC1" w14:textId="2C56FD02"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Les annexes font partie intégrante de la présente entente. </w:t>
      </w:r>
    </w:p>
    <w:p w14:paraId="0C5D6175" w14:textId="77777777" w:rsidR="00BC38FF" w:rsidRDefault="00BC38FF"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3C97B5E0" w14:textId="62DCC611"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p>
    <w:p w14:paraId="232919DC"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shd w:val="clear" w:color="auto" w:fill="FFFFFF"/>
          <w:lang w:eastAsia="fr-CA"/>
        </w:rPr>
        <w:t>COMMUNICATIONS </w:t>
      </w:r>
      <w:r w:rsidRPr="00C03D5A">
        <w:rPr>
          <w:rFonts w:ascii="Arial" w:eastAsia="Times New Roman" w:hAnsi="Arial" w:cs="Arial"/>
          <w:sz w:val="24"/>
          <w:szCs w:val="24"/>
          <w:lang w:eastAsia="fr-CA"/>
        </w:rPr>
        <w:t> </w:t>
      </w:r>
    </w:p>
    <w:p w14:paraId="7AD1CB55"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D7287D8"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Les communications et avis devant être transmis en vertu de la présente entente, pour être valides et lier les parties, doivent être donnés par écrit et être transmis par un moyen permettant de prouver la réception à un moment précis, aux coordonnées suivantes :  </w:t>
      </w:r>
      <w:r w:rsidRPr="00C03D5A">
        <w:rPr>
          <w:rFonts w:ascii="Arial" w:eastAsia="Times New Roman" w:hAnsi="Arial" w:cs="Arial"/>
          <w:sz w:val="24"/>
          <w:szCs w:val="24"/>
          <w:lang w:eastAsia="fr-CA"/>
        </w:rPr>
        <w:t> </w:t>
      </w:r>
    </w:p>
    <w:p w14:paraId="0DD24F00"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82D6B32" w14:textId="2D723075" w:rsidR="00B165E5" w:rsidRPr="00C03D5A" w:rsidRDefault="00B165E5" w:rsidP="4358F39C">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Pour le </w:t>
      </w:r>
      <w:r w:rsidR="004A0DF3" w:rsidRPr="00C03D5A">
        <w:rPr>
          <w:rFonts w:ascii="Arial" w:eastAsia="Times New Roman" w:hAnsi="Arial" w:cs="Arial"/>
          <w:sz w:val="24"/>
          <w:szCs w:val="24"/>
          <w:shd w:val="clear" w:color="auto" w:fill="FFFFFF"/>
          <w:lang w:eastAsia="fr-CA"/>
        </w:rPr>
        <w:t>Ministre</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61763FD8"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07C23C7"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Monsieur Paul Levesque</w:t>
      </w:r>
      <w:r w:rsidRPr="00C03D5A">
        <w:rPr>
          <w:rFonts w:ascii="Arial" w:eastAsia="Times New Roman" w:hAnsi="Arial" w:cs="Arial"/>
          <w:sz w:val="24"/>
          <w:szCs w:val="24"/>
          <w:lang w:eastAsia="fr-CA"/>
        </w:rPr>
        <w:t> </w:t>
      </w:r>
    </w:p>
    <w:p w14:paraId="057548C3"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Directeur</w:t>
      </w:r>
      <w:r w:rsidRPr="00C03D5A">
        <w:rPr>
          <w:rFonts w:ascii="Arial" w:eastAsia="Times New Roman" w:hAnsi="Arial" w:cs="Arial"/>
          <w:sz w:val="24"/>
          <w:szCs w:val="24"/>
          <w:lang w:eastAsia="fr-CA"/>
        </w:rPr>
        <w:t> </w:t>
      </w:r>
    </w:p>
    <w:p w14:paraId="7F750E8B"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Direction des services préhospitaliers d’urgence</w:t>
      </w:r>
      <w:r w:rsidRPr="00C03D5A">
        <w:rPr>
          <w:rFonts w:ascii="Arial" w:eastAsia="Times New Roman" w:hAnsi="Arial" w:cs="Arial"/>
          <w:sz w:val="24"/>
          <w:szCs w:val="24"/>
          <w:lang w:eastAsia="fr-CA"/>
        </w:rPr>
        <w:t> </w:t>
      </w:r>
    </w:p>
    <w:p w14:paraId="48BBE30E"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Ministère de la Santé et des Services sociaux</w:t>
      </w:r>
      <w:r w:rsidRPr="00C03D5A">
        <w:rPr>
          <w:rFonts w:ascii="Arial" w:eastAsia="Times New Roman" w:hAnsi="Arial" w:cs="Arial"/>
          <w:sz w:val="24"/>
          <w:szCs w:val="24"/>
          <w:lang w:eastAsia="fr-CA"/>
        </w:rPr>
        <w:t> </w:t>
      </w:r>
    </w:p>
    <w:p w14:paraId="6B0273F7"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Édifice Catherine-De-Longpré</w:t>
      </w:r>
      <w:r w:rsidRPr="00C03D5A">
        <w:rPr>
          <w:rFonts w:ascii="Arial" w:eastAsia="Times New Roman" w:hAnsi="Arial" w:cs="Arial"/>
          <w:sz w:val="24"/>
          <w:szCs w:val="24"/>
          <w:lang w:eastAsia="fr-CA"/>
        </w:rPr>
        <w:t> </w:t>
      </w:r>
    </w:p>
    <w:p w14:paraId="5827A970"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lastRenderedPageBreak/>
        <w:t>1075, chemin Sainte-Foy, 9e étage</w:t>
      </w:r>
      <w:r w:rsidRPr="00C03D5A">
        <w:rPr>
          <w:rFonts w:ascii="Arial" w:eastAsia="Times New Roman" w:hAnsi="Arial" w:cs="Arial"/>
          <w:sz w:val="24"/>
          <w:szCs w:val="24"/>
          <w:lang w:eastAsia="fr-CA"/>
        </w:rPr>
        <w:t> </w:t>
      </w:r>
    </w:p>
    <w:p w14:paraId="049C1E4F"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Québec (Québec) G1S 2M1</w:t>
      </w:r>
      <w:r w:rsidRPr="00C03D5A">
        <w:rPr>
          <w:rFonts w:ascii="Arial" w:eastAsia="Times New Roman" w:hAnsi="Arial" w:cs="Arial"/>
          <w:sz w:val="24"/>
          <w:szCs w:val="24"/>
          <w:lang w:eastAsia="fr-CA"/>
        </w:rPr>
        <w:t> </w:t>
      </w:r>
    </w:p>
    <w:p w14:paraId="74437066"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Téléphone : (418) 655-7621</w:t>
      </w:r>
      <w:r w:rsidRPr="00C03D5A">
        <w:rPr>
          <w:rFonts w:ascii="Arial" w:eastAsia="Times New Roman" w:hAnsi="Arial" w:cs="Arial"/>
          <w:sz w:val="24"/>
          <w:szCs w:val="24"/>
          <w:lang w:eastAsia="fr-CA"/>
        </w:rPr>
        <w:t> </w:t>
      </w:r>
    </w:p>
    <w:p w14:paraId="5A3BDFA1"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Courriel : paul.levesque@msss.gouv.qc.ca</w:t>
      </w:r>
      <w:r w:rsidRPr="00C03D5A">
        <w:rPr>
          <w:rFonts w:ascii="Arial" w:eastAsia="Times New Roman" w:hAnsi="Arial" w:cs="Arial"/>
          <w:sz w:val="24"/>
          <w:szCs w:val="24"/>
          <w:lang w:eastAsia="fr-CA"/>
        </w:rPr>
        <w:t> </w:t>
      </w:r>
    </w:p>
    <w:p w14:paraId="45FF16F4"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62064F5"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3CDEE70"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Pour Urgences-santé :  </w:t>
      </w:r>
      <w:r w:rsidRPr="00C03D5A">
        <w:rPr>
          <w:rFonts w:ascii="Arial" w:eastAsia="Times New Roman" w:hAnsi="Arial" w:cs="Arial"/>
          <w:sz w:val="24"/>
          <w:szCs w:val="24"/>
          <w:lang w:eastAsia="fr-CA"/>
        </w:rPr>
        <w:t> </w:t>
      </w:r>
    </w:p>
    <w:p w14:paraId="0E40F397"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CCDA478"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Monsieur Patrick Liard</w:t>
      </w:r>
      <w:r w:rsidRPr="00C03D5A">
        <w:rPr>
          <w:rFonts w:ascii="Arial" w:eastAsia="Times New Roman" w:hAnsi="Arial" w:cs="Arial"/>
          <w:sz w:val="24"/>
          <w:szCs w:val="24"/>
          <w:lang w:eastAsia="fr-CA"/>
        </w:rPr>
        <w:t> </w:t>
      </w:r>
    </w:p>
    <w:p w14:paraId="282B8DC6" w14:textId="77777777" w:rsidR="00B165E5" w:rsidRPr="00C03D5A" w:rsidRDefault="00B165E5" w:rsidP="00B165E5">
      <w:pPr>
        <w:spacing w:after="0" w:line="240" w:lineRule="auto"/>
        <w:ind w:firstLine="705"/>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Directeur général adjoint – opérationnel  </w:t>
      </w:r>
    </w:p>
    <w:p w14:paraId="29EABA46" w14:textId="77777777" w:rsidR="00B165E5" w:rsidRPr="00C03D5A" w:rsidRDefault="00B165E5" w:rsidP="00B165E5">
      <w:pPr>
        <w:spacing w:after="0" w:line="240" w:lineRule="auto"/>
        <w:ind w:firstLine="705"/>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Urgences-santé </w:t>
      </w:r>
    </w:p>
    <w:p w14:paraId="2CF8E500" w14:textId="77777777" w:rsidR="00B165E5" w:rsidRPr="00C03D5A" w:rsidRDefault="00B165E5" w:rsidP="00B165E5">
      <w:pPr>
        <w:spacing w:after="0" w:line="240" w:lineRule="auto"/>
        <w:ind w:firstLine="705"/>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6700, rue Jarry Est </w:t>
      </w:r>
    </w:p>
    <w:p w14:paraId="6375F51C"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Montréal (Québec) H1P 0A4</w:t>
      </w:r>
      <w:r w:rsidRPr="00C03D5A">
        <w:rPr>
          <w:rFonts w:ascii="Arial" w:eastAsia="Times New Roman" w:hAnsi="Arial" w:cs="Arial"/>
          <w:sz w:val="24"/>
          <w:szCs w:val="24"/>
          <w:lang w:eastAsia="fr-CA"/>
        </w:rPr>
        <w:t> </w:t>
      </w:r>
    </w:p>
    <w:p w14:paraId="3F491148"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494E26BF" w14:textId="592E5E05"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Tout changement d'adresse de l'une des parties doit faire l'objet d'un avis à l'autre partie. </w:t>
      </w:r>
      <w:r w:rsidRPr="00C03D5A">
        <w:rPr>
          <w:rFonts w:ascii="Arial" w:eastAsia="Times New Roman" w:hAnsi="Arial" w:cs="Arial"/>
          <w:sz w:val="24"/>
          <w:szCs w:val="24"/>
          <w:lang w:eastAsia="fr-CA"/>
        </w:rPr>
        <w:t> </w:t>
      </w:r>
    </w:p>
    <w:p w14:paraId="56315B01" w14:textId="77777777" w:rsidR="00B165E5" w:rsidRPr="00C03D5A" w:rsidRDefault="00B165E5" w:rsidP="00B165E5">
      <w:pPr>
        <w:shd w:val="clear" w:color="auto" w:fill="FFFFFF"/>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 </w:t>
      </w:r>
    </w:p>
    <w:p w14:paraId="59ED3B6C" w14:textId="77777777" w:rsidR="00DF4468" w:rsidRPr="00C03D5A" w:rsidRDefault="00DF4468"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6C1F1FD7" w14:textId="77777777" w:rsidR="00DF4468" w:rsidRPr="00C03D5A" w:rsidRDefault="00DF4468"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2E11AF81" w14:textId="77777777" w:rsidR="00DF4468" w:rsidRPr="00C03D5A" w:rsidRDefault="00DF4468"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37B957F1" w14:textId="77777777" w:rsidR="0034504D" w:rsidRPr="00C03D5A" w:rsidRDefault="0034504D" w:rsidP="0034504D">
      <w:pPr>
        <w:spacing w:after="120"/>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 xml:space="preserve">DURÉE DE L’ENTENTE </w:t>
      </w:r>
    </w:p>
    <w:p w14:paraId="13C7DC17" w14:textId="1E4985C0" w:rsidR="00DF4468" w:rsidRPr="0034504D" w:rsidRDefault="0034504D" w:rsidP="0034504D">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La conclusion d’une EGI entre le Ministre et Urgences-santé constitue une exigence annuelle. La présente EGI couvre la période du 1</w:t>
      </w:r>
      <w:r w:rsidRPr="00C03D5A">
        <w:rPr>
          <w:rFonts w:ascii="Arial" w:eastAsia="Arial" w:hAnsi="Arial" w:cs="Arial"/>
          <w:color w:val="000000" w:themeColor="text1"/>
          <w:sz w:val="24"/>
          <w:szCs w:val="24"/>
          <w:vertAlign w:val="superscript"/>
        </w:rPr>
        <w:t>er</w:t>
      </w:r>
      <w:r w:rsidRPr="00C03D5A">
        <w:rPr>
          <w:rFonts w:ascii="Arial" w:eastAsia="Arial" w:hAnsi="Arial" w:cs="Arial"/>
          <w:color w:val="000000" w:themeColor="text1"/>
          <w:sz w:val="24"/>
          <w:szCs w:val="24"/>
        </w:rPr>
        <w:t xml:space="preserve"> avril 2024 au 31 mars 2025. </w:t>
      </w:r>
      <w:r w:rsidRPr="00C03D5A">
        <w:rPr>
          <w:rFonts w:ascii="Arial" w:eastAsia="Times New Roman" w:hAnsi="Arial" w:cs="Arial"/>
          <w:sz w:val="24"/>
          <w:szCs w:val="24"/>
          <w:lang w:eastAsia="fr-CA"/>
        </w:rPr>
        <w:t> </w:t>
      </w:r>
    </w:p>
    <w:p w14:paraId="3EC2D54A" w14:textId="77777777" w:rsidR="00DF4468" w:rsidRPr="00C03D5A" w:rsidRDefault="00DF4468" w:rsidP="00B165E5">
      <w:pPr>
        <w:shd w:val="clear" w:color="auto" w:fill="FFFFFF"/>
        <w:spacing w:after="0" w:line="240" w:lineRule="auto"/>
        <w:jc w:val="both"/>
        <w:textAlignment w:val="baseline"/>
        <w:rPr>
          <w:rFonts w:ascii="Segoe UI" w:eastAsia="Times New Roman" w:hAnsi="Segoe UI" w:cs="Segoe UI"/>
          <w:sz w:val="18"/>
          <w:szCs w:val="18"/>
          <w:lang w:eastAsia="fr-CA"/>
        </w:rPr>
      </w:pPr>
    </w:p>
    <w:p w14:paraId="3E7D2B9A"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2FE7E8C"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 xml:space="preserve">EN FOI DE QUOI, </w:t>
      </w:r>
      <w:r w:rsidRPr="00C03D5A">
        <w:rPr>
          <w:rFonts w:ascii="Arial" w:eastAsia="Times New Roman" w:hAnsi="Arial" w:cs="Arial"/>
          <w:caps/>
          <w:sz w:val="24"/>
          <w:szCs w:val="24"/>
          <w:shd w:val="clear" w:color="auto" w:fill="FFFFFF"/>
          <w:lang w:eastAsia="fr-CA"/>
        </w:rPr>
        <w:t>LES PARTIES ONT SIGNÉ LA PRÉSENTE ENTENTE DE GESTION ET D’IMPUTABILITÉ EN DOUBLE EXEMPLAIRE À LA DATE INDIQUÉE CI-DESSOUS : </w:t>
      </w:r>
      <w:r w:rsidRPr="00C03D5A">
        <w:rPr>
          <w:rFonts w:ascii="Arial" w:eastAsia="Times New Roman" w:hAnsi="Arial" w:cs="Arial"/>
          <w:sz w:val="24"/>
          <w:szCs w:val="24"/>
          <w:lang w:eastAsia="fr-CA"/>
        </w:rPr>
        <w:t> </w:t>
      </w:r>
    </w:p>
    <w:p w14:paraId="5849A543"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C55E477"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262A7D01"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70A45B0"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0203EDC" w14:textId="10B9B14E" w:rsidR="00B165E5" w:rsidRPr="00C03D5A" w:rsidRDefault="00B165E5" w:rsidP="4358F39C">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LE SOUS-</w:t>
      </w:r>
      <w:r w:rsidR="004A0DF3" w:rsidRPr="00C03D5A">
        <w:rPr>
          <w:rFonts w:ascii="Arial" w:eastAsia="Times New Roman" w:hAnsi="Arial" w:cs="Arial"/>
          <w:b/>
          <w:bCs/>
          <w:sz w:val="24"/>
          <w:szCs w:val="24"/>
          <w:shd w:val="clear" w:color="auto" w:fill="FFFFFF"/>
          <w:lang w:eastAsia="fr-CA"/>
        </w:rPr>
        <w:t>MINISTRE</w:t>
      </w:r>
      <w:r w:rsidRPr="00C03D5A">
        <w:rPr>
          <w:rFonts w:ascii="Arial" w:eastAsia="Times New Roman" w:hAnsi="Arial" w:cs="Arial"/>
          <w:b/>
          <w:bCs/>
          <w:sz w:val="24"/>
          <w:szCs w:val="24"/>
          <w:shd w:val="clear" w:color="auto" w:fill="FFFFFF"/>
          <w:lang w:eastAsia="fr-CA"/>
        </w:rPr>
        <w:t>,</w:t>
      </w:r>
      <w:r w:rsidRPr="00C03D5A">
        <w:rPr>
          <w:rFonts w:ascii="Arial" w:eastAsia="Times New Roman" w:hAnsi="Arial" w:cs="Arial"/>
          <w:sz w:val="24"/>
          <w:szCs w:val="24"/>
          <w:lang w:eastAsia="fr-CA"/>
        </w:rPr>
        <w:t> </w:t>
      </w:r>
    </w:p>
    <w:p w14:paraId="20187A88"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B27C733" w14:textId="3DD5CD9A" w:rsidR="00DF4468"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p>
    <w:p w14:paraId="1067C660" w14:textId="6FB6E5BA" w:rsidR="00DF4468" w:rsidRPr="00C03D5A" w:rsidRDefault="00DF4468" w:rsidP="00B165E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__________________                            ________________________________</w:t>
      </w:r>
      <w:r w:rsidRPr="00C03D5A">
        <w:rPr>
          <w:rFonts w:ascii="Arial" w:eastAsia="Times New Roman" w:hAnsi="Arial" w:cs="Arial"/>
          <w:sz w:val="24"/>
          <w:szCs w:val="24"/>
          <w:lang w:eastAsia="fr-CA"/>
        </w:rPr>
        <w:t> </w:t>
      </w:r>
    </w:p>
    <w:p w14:paraId="2ADC391F" w14:textId="08DA536F" w:rsidR="00B165E5" w:rsidRPr="00C03D5A" w:rsidRDefault="00B165E5" w:rsidP="4358F39C">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(Date) </w:t>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Arial" w:eastAsia="Times New Roman" w:hAnsi="Arial" w:cs="Arial"/>
          <w:sz w:val="24"/>
          <w:szCs w:val="24"/>
          <w:shd w:val="clear" w:color="auto" w:fill="FFFFFF"/>
          <w:lang w:eastAsia="fr-CA"/>
        </w:rPr>
        <w:t>Daniel Paré, sous-</w:t>
      </w:r>
      <w:r w:rsidR="004A0DF3" w:rsidRPr="00C03D5A">
        <w:rPr>
          <w:rFonts w:ascii="Arial" w:eastAsia="Times New Roman" w:hAnsi="Arial" w:cs="Arial"/>
          <w:sz w:val="24"/>
          <w:szCs w:val="24"/>
          <w:shd w:val="clear" w:color="auto" w:fill="FFFFFF"/>
          <w:lang w:eastAsia="fr-CA"/>
        </w:rPr>
        <w:t>ministre</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5D881262"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8361550"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DDC847D"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FD394DC"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302B9E1"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URGENCES-SANTÉ,</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3AA1AD41"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7805926"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__________________ </w:t>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Arial" w:eastAsia="Times New Roman" w:hAnsi="Arial" w:cs="Arial"/>
          <w:sz w:val="24"/>
          <w:szCs w:val="24"/>
          <w:shd w:val="clear" w:color="auto" w:fill="FFFFFF"/>
          <w:lang w:eastAsia="fr-CA"/>
        </w:rPr>
        <w:t>________________________________</w:t>
      </w:r>
      <w:r w:rsidRPr="00C03D5A">
        <w:rPr>
          <w:rFonts w:ascii="Arial" w:eastAsia="Times New Roman" w:hAnsi="Arial" w:cs="Arial"/>
          <w:sz w:val="24"/>
          <w:szCs w:val="24"/>
          <w:lang w:eastAsia="fr-CA"/>
        </w:rPr>
        <w:t> </w:t>
      </w:r>
    </w:p>
    <w:p w14:paraId="41E8EC08" w14:textId="77777777" w:rsidR="00B165E5" w:rsidRPr="00C03D5A" w:rsidRDefault="00B165E5" w:rsidP="00B165E5">
      <w:pPr>
        <w:shd w:val="clear" w:color="auto" w:fill="FFFFFF"/>
        <w:spacing w:after="0" w:line="240" w:lineRule="auto"/>
        <w:ind w:left="4245" w:hanging="424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(Date) </w:t>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Arial" w:eastAsia="Times New Roman" w:hAnsi="Arial" w:cs="Arial"/>
          <w:sz w:val="24"/>
          <w:szCs w:val="24"/>
          <w:shd w:val="clear" w:color="auto" w:fill="FFFFFF"/>
          <w:lang w:eastAsia="fr-CA"/>
        </w:rPr>
        <w:t>François Charpentier, président-directeur général </w:t>
      </w:r>
      <w:r w:rsidRPr="00C03D5A">
        <w:rPr>
          <w:rFonts w:ascii="Arial" w:eastAsia="Times New Roman" w:hAnsi="Arial" w:cs="Arial"/>
          <w:sz w:val="24"/>
          <w:szCs w:val="24"/>
          <w:lang w:eastAsia="fr-CA"/>
        </w:rPr>
        <w:t> </w:t>
      </w:r>
    </w:p>
    <w:p w14:paraId="2B6C6AD0" w14:textId="337BDC46" w:rsidR="00CB0682" w:rsidRPr="00C03D5A" w:rsidRDefault="00CB0682">
      <w:pPr>
        <w:sectPr w:rsidR="00CB0682" w:rsidRPr="00C03D5A" w:rsidSect="002854B4">
          <w:headerReference w:type="default" r:id="rId13"/>
          <w:pgSz w:w="12240" w:h="15840" w:code="119"/>
          <w:pgMar w:top="1417" w:right="1417" w:bottom="1417" w:left="1417" w:header="708" w:footer="708" w:gutter="0"/>
          <w:cols w:space="708"/>
          <w:titlePg/>
          <w:docGrid w:linePitch="360"/>
        </w:sectPr>
      </w:pPr>
    </w:p>
    <w:p w14:paraId="755261E6" w14:textId="3C76EDDD" w:rsidR="00CB0682" w:rsidRPr="00C03D5A" w:rsidRDefault="00CB0682" w:rsidP="00CB0682">
      <w:pPr>
        <w:spacing w:after="0" w:line="240" w:lineRule="auto"/>
        <w:jc w:val="center"/>
        <w:textAlignment w:val="baseline"/>
        <w:rPr>
          <w:rFonts w:ascii="Arial" w:eastAsia="Times New Roman" w:hAnsi="Arial" w:cs="Arial"/>
          <w:lang w:eastAsia="fr-CA"/>
        </w:rPr>
      </w:pPr>
      <w:r w:rsidRPr="00C03D5A">
        <w:rPr>
          <w:rFonts w:ascii="Arial" w:eastAsia="Times New Roman" w:hAnsi="Arial" w:cs="Arial"/>
          <w:lang w:eastAsia="fr-CA"/>
        </w:rPr>
        <w:lastRenderedPageBreak/>
        <w:t>ANNEXE A</w:t>
      </w:r>
    </w:p>
    <w:p w14:paraId="2B5627D4" w14:textId="0CECC557" w:rsidR="00CB0682" w:rsidRPr="00C03D5A" w:rsidRDefault="00CB0682" w:rsidP="00CB0682">
      <w:pPr>
        <w:spacing w:after="0" w:line="240" w:lineRule="auto"/>
        <w:jc w:val="center"/>
        <w:textAlignment w:val="baseline"/>
        <w:rPr>
          <w:rFonts w:ascii="Segoe UI" w:eastAsia="Times New Roman" w:hAnsi="Segoe UI" w:cs="Segoe UI"/>
          <w:sz w:val="18"/>
          <w:szCs w:val="18"/>
          <w:lang w:eastAsia="fr-CA"/>
        </w:rPr>
      </w:pPr>
      <w:r w:rsidRPr="00C03D5A">
        <w:rPr>
          <w:rFonts w:ascii="Calibri" w:eastAsia="Times New Roman" w:hAnsi="Calibri" w:cs="Calibri"/>
          <w:color w:val="000000"/>
          <w:lang w:eastAsia="fr-CA"/>
        </w:rPr>
        <w:t>CHRONOMÉTRIE</w:t>
      </w:r>
    </w:p>
    <w:p w14:paraId="201F69EB" w14:textId="38B4B35A" w:rsidR="00C251B2" w:rsidRPr="00C03D5A" w:rsidRDefault="00CB0682">
      <w:r w:rsidRPr="00C03D5A">
        <w:rPr>
          <w:noProof/>
        </w:rPr>
        <w:drawing>
          <wp:anchor distT="0" distB="0" distL="114300" distR="114300" simplePos="0" relativeHeight="251658240" behindDoc="1" locked="0" layoutInCell="1" allowOverlap="1" wp14:anchorId="609BA042" wp14:editId="07514902">
            <wp:simplePos x="0" y="0"/>
            <wp:positionH relativeFrom="margin">
              <wp:align>right</wp:align>
            </wp:positionH>
            <wp:positionV relativeFrom="paragraph">
              <wp:posOffset>77371</wp:posOffset>
            </wp:positionV>
            <wp:extent cx="8257540" cy="5521960"/>
            <wp:effectExtent l="0" t="0" r="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57540" cy="5521960"/>
                    </a:xfrm>
                    <a:prstGeom prst="rect">
                      <a:avLst/>
                    </a:prstGeom>
                    <a:noFill/>
                    <a:ln>
                      <a:noFill/>
                    </a:ln>
                  </pic:spPr>
                </pic:pic>
              </a:graphicData>
            </a:graphic>
          </wp:anchor>
        </w:drawing>
      </w:r>
    </w:p>
    <w:p w14:paraId="10FC0120" w14:textId="77777777" w:rsidR="00C251B2" w:rsidRPr="00C03D5A" w:rsidRDefault="00C251B2" w:rsidP="00593C3C"/>
    <w:p w14:paraId="7C1C4653" w14:textId="77777777" w:rsidR="00542EDD" w:rsidRPr="00C03D5A" w:rsidRDefault="00542EDD" w:rsidP="00593C3C"/>
    <w:p w14:paraId="47856776" w14:textId="77777777" w:rsidR="00542EDD" w:rsidRPr="00C03D5A" w:rsidRDefault="00542EDD" w:rsidP="00593C3C"/>
    <w:p w14:paraId="7B1E5996" w14:textId="77777777" w:rsidR="00542EDD" w:rsidRPr="00C03D5A" w:rsidRDefault="00542EDD" w:rsidP="00593C3C"/>
    <w:p w14:paraId="346D9450" w14:textId="77777777" w:rsidR="00542EDD" w:rsidRPr="00C03D5A" w:rsidRDefault="00542EDD" w:rsidP="00593C3C"/>
    <w:p w14:paraId="1C2A256A" w14:textId="77777777" w:rsidR="00542EDD" w:rsidRPr="00C03D5A" w:rsidRDefault="00542EDD" w:rsidP="00593C3C"/>
    <w:p w14:paraId="0C64D1D2" w14:textId="77777777" w:rsidR="00542EDD" w:rsidRPr="00C03D5A" w:rsidRDefault="00542EDD" w:rsidP="00593C3C"/>
    <w:p w14:paraId="20C7EBFB" w14:textId="77777777" w:rsidR="00542EDD" w:rsidRPr="00C03D5A" w:rsidRDefault="00542EDD" w:rsidP="00593C3C"/>
    <w:p w14:paraId="22055290" w14:textId="77777777" w:rsidR="00542EDD" w:rsidRPr="00C03D5A" w:rsidRDefault="00542EDD" w:rsidP="00593C3C"/>
    <w:p w14:paraId="63AE8CB4" w14:textId="77777777" w:rsidR="00542EDD" w:rsidRPr="00C03D5A" w:rsidRDefault="00542EDD" w:rsidP="00593C3C"/>
    <w:p w14:paraId="77587B54" w14:textId="77777777" w:rsidR="00542EDD" w:rsidRPr="00C03D5A" w:rsidRDefault="00542EDD" w:rsidP="00593C3C"/>
    <w:p w14:paraId="0839A10C" w14:textId="77777777" w:rsidR="00542EDD" w:rsidRPr="00C03D5A" w:rsidRDefault="00542EDD" w:rsidP="00593C3C"/>
    <w:p w14:paraId="37EB7DF5" w14:textId="77777777" w:rsidR="00542EDD" w:rsidRPr="00C03D5A" w:rsidRDefault="00542EDD" w:rsidP="00593C3C"/>
    <w:p w14:paraId="5AC8A727" w14:textId="77777777" w:rsidR="00542EDD" w:rsidRPr="00C03D5A" w:rsidRDefault="00542EDD" w:rsidP="00593C3C"/>
    <w:p w14:paraId="3C7B777E" w14:textId="77777777" w:rsidR="00542EDD" w:rsidRPr="00C03D5A" w:rsidRDefault="00542EDD" w:rsidP="00593C3C"/>
    <w:p w14:paraId="16EE2595" w14:textId="77777777" w:rsidR="00542EDD" w:rsidRPr="00C03D5A" w:rsidRDefault="00542EDD" w:rsidP="00593C3C"/>
    <w:p w14:paraId="192AAD5A" w14:textId="77777777" w:rsidR="00542EDD" w:rsidRPr="00C03D5A" w:rsidRDefault="00542EDD" w:rsidP="00593C3C"/>
    <w:p w14:paraId="2F08821D" w14:textId="77777777" w:rsidR="00542EDD" w:rsidRPr="00C03D5A" w:rsidRDefault="00542EDD" w:rsidP="00593C3C"/>
    <w:p w14:paraId="2EF32D21" w14:textId="77777777" w:rsidR="00542EDD" w:rsidRPr="00C03D5A" w:rsidRDefault="00542EDD" w:rsidP="00593C3C"/>
    <w:p w14:paraId="0B5FFC8A" w14:textId="77777777" w:rsidR="00542EDD" w:rsidRPr="00C03D5A" w:rsidRDefault="00542EDD" w:rsidP="00593C3C"/>
    <w:p w14:paraId="38FF57C3" w14:textId="77777777" w:rsidR="00542EDD" w:rsidRPr="00C03D5A" w:rsidRDefault="00542EDD" w:rsidP="00593C3C"/>
    <w:p w14:paraId="60D26BEC" w14:textId="77777777" w:rsidR="00542EDD" w:rsidRPr="00C03D5A" w:rsidRDefault="00542EDD" w:rsidP="00593C3C"/>
    <w:p w14:paraId="585907D0" w14:textId="0FDE33D9" w:rsidR="00542EDD" w:rsidRPr="00C03D5A" w:rsidRDefault="00542EDD" w:rsidP="00593C3C">
      <w:pPr>
        <w:rPr>
          <w:noProof/>
        </w:rPr>
      </w:pPr>
      <w:r w:rsidRPr="00C03D5A">
        <w:rPr>
          <w:noProof/>
        </w:rPr>
        <w:drawing>
          <wp:inline distT="0" distB="0" distL="0" distR="0" wp14:anchorId="1F77CAE4" wp14:editId="423AB678">
            <wp:extent cx="8257540" cy="444055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57540" cy="4440555"/>
                    </a:xfrm>
                    <a:prstGeom prst="rect">
                      <a:avLst/>
                    </a:prstGeom>
                    <a:noFill/>
                    <a:ln>
                      <a:noFill/>
                    </a:ln>
                  </pic:spPr>
                </pic:pic>
              </a:graphicData>
            </a:graphic>
          </wp:inline>
        </w:drawing>
      </w:r>
    </w:p>
    <w:p w14:paraId="7663EC30" w14:textId="77777777" w:rsidR="000E23CB" w:rsidRPr="00C03D5A" w:rsidRDefault="000E23CB" w:rsidP="000E23CB">
      <w:pPr>
        <w:tabs>
          <w:tab w:val="left" w:pos="7892"/>
        </w:tabs>
      </w:pPr>
    </w:p>
    <w:p w14:paraId="3A836B97" w14:textId="77777777" w:rsidR="000E23CB" w:rsidRPr="00C03D5A" w:rsidRDefault="000E23CB" w:rsidP="000E23CB">
      <w:pPr>
        <w:tabs>
          <w:tab w:val="left" w:pos="7892"/>
        </w:tabs>
      </w:pPr>
    </w:p>
    <w:p w14:paraId="0601A29A" w14:textId="3559CED2" w:rsidR="000E23CB" w:rsidRPr="00C03D5A" w:rsidRDefault="000E23CB" w:rsidP="000E23CB">
      <w:pPr>
        <w:tabs>
          <w:tab w:val="left" w:pos="7892"/>
        </w:tabs>
      </w:pPr>
      <w:r w:rsidRPr="00C03D5A">
        <w:rPr>
          <w:noProof/>
        </w:rPr>
        <w:lastRenderedPageBreak/>
        <w:drawing>
          <wp:anchor distT="0" distB="0" distL="114300" distR="114300" simplePos="0" relativeHeight="251658241" behindDoc="0" locked="0" layoutInCell="1" allowOverlap="1" wp14:anchorId="7FE39A87" wp14:editId="24C003E4">
            <wp:simplePos x="0" y="0"/>
            <wp:positionH relativeFrom="column">
              <wp:posOffset>-57472</wp:posOffset>
            </wp:positionH>
            <wp:positionV relativeFrom="paragraph">
              <wp:posOffset>4194546</wp:posOffset>
            </wp:positionV>
            <wp:extent cx="8257540" cy="1753235"/>
            <wp:effectExtent l="0" t="0" r="0" b="0"/>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7540" cy="175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3D5A">
        <w:rPr>
          <w:noProof/>
        </w:rPr>
        <w:drawing>
          <wp:inline distT="0" distB="0" distL="0" distR="0" wp14:anchorId="3A63E202" wp14:editId="2273DB7C">
            <wp:extent cx="8257540" cy="4189095"/>
            <wp:effectExtent l="0" t="0" r="0" b="190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7540" cy="4189095"/>
                    </a:xfrm>
                    <a:prstGeom prst="rect">
                      <a:avLst/>
                    </a:prstGeom>
                    <a:noFill/>
                    <a:ln>
                      <a:noFill/>
                    </a:ln>
                  </pic:spPr>
                </pic:pic>
              </a:graphicData>
            </a:graphic>
          </wp:inline>
        </w:drawing>
      </w:r>
    </w:p>
    <w:p w14:paraId="56A48393" w14:textId="5F59D98D" w:rsidR="00432FA1" w:rsidRPr="00C03D5A" w:rsidRDefault="00432FA1" w:rsidP="002E4E19">
      <w:pPr>
        <w:pStyle w:val="paragraph"/>
        <w:spacing w:beforeAutospacing="0" w:after="0" w:afterAutospacing="0"/>
        <w:textAlignment w:val="baseline"/>
        <w:rPr>
          <w:rFonts w:ascii="Calibri" w:hAnsi="Calibri" w:cs="Calibri"/>
          <w:color w:val="FF0000"/>
          <w:sz w:val="22"/>
          <w:szCs w:val="22"/>
        </w:rPr>
        <w:sectPr w:rsidR="00432FA1" w:rsidRPr="00C03D5A" w:rsidSect="00C251B2">
          <w:pgSz w:w="15840" w:h="12240" w:orient="landscape"/>
          <w:pgMar w:top="1418" w:right="1418" w:bottom="1418" w:left="1418" w:header="709" w:footer="709" w:gutter="0"/>
          <w:cols w:space="708"/>
          <w:docGrid w:linePitch="360"/>
        </w:sectPr>
      </w:pPr>
    </w:p>
    <w:p w14:paraId="24AF9750" w14:textId="77777777" w:rsidR="002E4E19" w:rsidRPr="00C03D5A" w:rsidRDefault="002E4E19" w:rsidP="002E4E19">
      <w:pPr>
        <w:pStyle w:val="paragraph"/>
        <w:spacing w:beforeAutospacing="0" w:after="0" w:afterAutospacing="0"/>
        <w:textAlignment w:val="baseline"/>
        <w:rPr>
          <w:rFonts w:ascii="Segoe UI" w:hAnsi="Segoe UI" w:cs="Segoe UI"/>
          <w:sz w:val="18"/>
          <w:szCs w:val="18"/>
        </w:rPr>
      </w:pPr>
    </w:p>
    <w:p w14:paraId="7F4C9C9E" w14:textId="77777777" w:rsidR="002E4E19" w:rsidRPr="00C03D5A" w:rsidRDefault="002E4E19" w:rsidP="002E4E19">
      <w:pPr>
        <w:spacing w:after="0" w:line="240" w:lineRule="auto"/>
        <w:textAlignment w:val="baseline"/>
        <w:rPr>
          <w:rFonts w:ascii="Segoe UI" w:eastAsia="Times New Roman" w:hAnsi="Segoe UI" w:cs="Segoe UI"/>
          <w:sz w:val="18"/>
          <w:szCs w:val="18"/>
          <w:lang w:eastAsia="fr-CA"/>
        </w:rPr>
      </w:pPr>
      <w:r w:rsidRPr="00C03D5A">
        <w:rPr>
          <w:rFonts w:ascii="Calibri" w:eastAsia="Times New Roman" w:hAnsi="Calibri" w:cs="Calibri"/>
          <w:color w:val="FF0000"/>
          <w:lang w:eastAsia="fr-CA"/>
        </w:rPr>
        <w:t> </w:t>
      </w:r>
    </w:p>
    <w:p w14:paraId="39216152" w14:textId="77777777" w:rsidR="002E4E19" w:rsidRPr="00C03D5A" w:rsidRDefault="002E4E19" w:rsidP="002E4E19">
      <w:pPr>
        <w:spacing w:after="0" w:line="240" w:lineRule="auto"/>
        <w:textAlignment w:val="baseline"/>
        <w:rPr>
          <w:rFonts w:ascii="Segoe UI" w:eastAsia="Times New Roman" w:hAnsi="Segoe UI" w:cs="Segoe UI"/>
          <w:sz w:val="18"/>
          <w:szCs w:val="18"/>
          <w:lang w:eastAsia="fr-CA"/>
        </w:rPr>
      </w:pPr>
      <w:r w:rsidRPr="00C03D5A">
        <w:rPr>
          <w:rFonts w:ascii="Calibri" w:eastAsia="Times New Roman" w:hAnsi="Calibri" w:cs="Calibri"/>
          <w:color w:val="FF0000"/>
          <w:lang w:eastAsia="fr-CA"/>
        </w:rPr>
        <w:t> </w:t>
      </w:r>
    </w:p>
    <w:p w14:paraId="509F4D72"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ANNEXE C</w:t>
      </w:r>
      <w:r w:rsidRPr="00C03D5A">
        <w:rPr>
          <w:rFonts w:ascii="Arial" w:eastAsia="Times New Roman" w:hAnsi="Arial" w:cs="Arial"/>
          <w:color w:val="000000"/>
          <w:lang w:eastAsia="fr-CA"/>
        </w:rPr>
        <w:t>  </w:t>
      </w:r>
    </w:p>
    <w:p w14:paraId="0A6AF345"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b/>
          <w:bCs/>
          <w:caps/>
          <w:color w:val="000000"/>
          <w:sz w:val="24"/>
          <w:szCs w:val="24"/>
          <w:lang w:eastAsia="fr-CA"/>
        </w:rPr>
        <w:t>PLAN DE DÉPLOIEMENT</w:t>
      </w:r>
      <w:r w:rsidRPr="00C03D5A">
        <w:rPr>
          <w:rFonts w:ascii="Arial" w:eastAsia="Times New Roman" w:hAnsi="Arial" w:cs="Arial"/>
          <w:color w:val="000000"/>
          <w:sz w:val="24"/>
          <w:szCs w:val="24"/>
          <w:lang w:eastAsia="fr-CA"/>
        </w:rPr>
        <w:t>  </w:t>
      </w:r>
    </w:p>
    <w:p w14:paraId="44036446"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512AB2D6"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i/>
          <w:iCs/>
          <w:caps/>
          <w:color w:val="000000"/>
          <w:sz w:val="24"/>
          <w:szCs w:val="24"/>
          <w:lang w:eastAsia="fr-CA"/>
        </w:rPr>
        <w:t>V</w:t>
      </w:r>
      <w:r w:rsidRPr="00C03D5A">
        <w:rPr>
          <w:rFonts w:ascii="Arial" w:eastAsia="Times New Roman" w:hAnsi="Arial" w:cs="Arial"/>
          <w:i/>
          <w:iCs/>
          <w:color w:val="000000"/>
          <w:sz w:val="24"/>
          <w:szCs w:val="24"/>
          <w:lang w:eastAsia="fr-CA"/>
        </w:rPr>
        <w:t>oir fichier Excel joint</w:t>
      </w:r>
      <w:r w:rsidRPr="00C03D5A">
        <w:rPr>
          <w:rFonts w:ascii="Arial" w:eastAsia="Times New Roman" w:hAnsi="Arial" w:cs="Arial"/>
          <w:color w:val="000000"/>
          <w:sz w:val="24"/>
          <w:szCs w:val="24"/>
          <w:lang w:eastAsia="fr-CA"/>
        </w:rPr>
        <w:t>  </w:t>
      </w:r>
    </w:p>
    <w:p w14:paraId="6E1B9AAD"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3409BE02"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74CB2093"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2FAD9D0B"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326E695E"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59AC22E7" w14:textId="50CD01BB" w:rsidR="000E23CB" w:rsidRPr="00C03D5A" w:rsidRDefault="000E23CB" w:rsidP="000E23CB">
      <w:pPr>
        <w:spacing w:after="0" w:line="240" w:lineRule="auto"/>
        <w:textAlignment w:val="baseline"/>
        <w:rPr>
          <w:rFonts w:ascii="Segoe UI" w:eastAsia="Times New Roman" w:hAnsi="Segoe UI" w:cs="Segoe UI"/>
          <w:sz w:val="18"/>
          <w:szCs w:val="18"/>
          <w:lang w:eastAsia="fr-CA"/>
        </w:rPr>
      </w:pPr>
    </w:p>
    <w:p w14:paraId="1FCDCC5E"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0EB54573"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41C5CE82"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23CAE617"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561D7E9E"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4B504F47"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4B54D744"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10AD07A7"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20F827A6"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3FD12776"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1BB6F553"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515BAB00"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7CBE8552"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0B0AFC7D"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6969215A"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61BF627E"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571C01DD"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20E9604C"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49B89444"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731AE5EC"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205A9CF8"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16CE1024"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1A8BD980"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32544248"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6B58EE42"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59021CD6"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7BE99271"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0FFCE005"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4F85388F"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2294F1F7"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4D204967"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03744003"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2DEB0524"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6D9EE5AF"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3CF0BF44"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752A9D7C"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3AB5E9E6"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3B627270"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04CC5FBC"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367D317F" w14:textId="77777777" w:rsidR="00432FA1" w:rsidRPr="00C03D5A" w:rsidRDefault="00432FA1" w:rsidP="00432FA1">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lastRenderedPageBreak/>
        <w:t>ANNEXE D </w:t>
      </w:r>
    </w:p>
    <w:p w14:paraId="144959FD" w14:textId="117341E5" w:rsidR="002E4E19" w:rsidRPr="00C03D5A" w:rsidRDefault="002E4E19" w:rsidP="008816ED">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tbl>
      <w:tblPr>
        <w:tblpPr w:leftFromText="141" w:rightFromText="141" w:vertAnchor="text" w:horzAnchor="margin" w:tblpXSpec="center" w:tblpY="18"/>
        <w:tblW w:w="110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
        <w:gridCol w:w="450"/>
        <w:gridCol w:w="450"/>
        <w:gridCol w:w="450"/>
        <w:gridCol w:w="480"/>
        <w:gridCol w:w="1695"/>
        <w:gridCol w:w="375"/>
        <w:gridCol w:w="495"/>
        <w:gridCol w:w="495"/>
        <w:gridCol w:w="495"/>
        <w:gridCol w:w="495"/>
        <w:gridCol w:w="555"/>
        <w:gridCol w:w="2400"/>
        <w:gridCol w:w="1695"/>
        <w:gridCol w:w="45"/>
      </w:tblGrid>
      <w:tr w:rsidR="002E4E19" w:rsidRPr="00C03D5A" w14:paraId="521F87AB" w14:textId="77777777" w:rsidTr="002E4E19">
        <w:trPr>
          <w:trHeight w:val="210"/>
        </w:trPr>
        <w:tc>
          <w:tcPr>
            <w:tcW w:w="11025" w:type="dxa"/>
            <w:gridSpan w:val="15"/>
            <w:tcBorders>
              <w:top w:val="single" w:sz="6" w:space="0" w:color="auto"/>
              <w:left w:val="single" w:sz="6" w:space="0" w:color="auto"/>
              <w:bottom w:val="single" w:sz="12" w:space="0" w:color="404040"/>
              <w:right w:val="single" w:sz="6" w:space="0" w:color="000000"/>
            </w:tcBorders>
            <w:shd w:val="clear" w:color="auto" w:fill="D9D9D9"/>
            <w:vAlign w:val="center"/>
            <w:hideMark/>
          </w:tcPr>
          <w:p w14:paraId="72EEE6F7" w14:textId="6C4E62FE"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Information supplémentaire concernant la main-d’œuvre</w:t>
            </w:r>
            <w:r w:rsidR="00B12D00" w:rsidRPr="00C03D5A">
              <w:rPr>
                <w:rFonts w:ascii="Arial" w:eastAsia="Times New Roman" w:hAnsi="Arial" w:cs="Arial"/>
                <w:color w:val="000000"/>
                <w:lang w:eastAsia="fr-CA"/>
              </w:rPr>
              <w:t xml:space="preserve"> (TAP et RMU)</w:t>
            </w:r>
          </w:p>
        </w:tc>
      </w:tr>
      <w:tr w:rsidR="002E4E19" w:rsidRPr="00C03D5A" w14:paraId="2803A940" w14:textId="77777777" w:rsidTr="002E4E19">
        <w:trPr>
          <w:trHeight w:val="210"/>
        </w:trPr>
        <w:tc>
          <w:tcPr>
            <w:tcW w:w="11025" w:type="dxa"/>
            <w:gridSpan w:val="15"/>
            <w:tcBorders>
              <w:top w:val="nil"/>
              <w:left w:val="single" w:sz="6" w:space="0" w:color="auto"/>
              <w:bottom w:val="nil"/>
              <w:right w:val="single" w:sz="6" w:space="0" w:color="000000"/>
            </w:tcBorders>
            <w:shd w:val="clear" w:color="auto" w:fill="auto"/>
            <w:vAlign w:val="center"/>
            <w:hideMark/>
          </w:tcPr>
          <w:p w14:paraId="1EA4815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Calibri" w:eastAsia="Times New Roman" w:hAnsi="Calibri" w:cs="Calibri"/>
                <w:lang w:eastAsia="fr-CA"/>
              </w:rPr>
              <w:t> </w:t>
            </w:r>
          </w:p>
        </w:tc>
      </w:tr>
      <w:tr w:rsidR="002E4E19" w:rsidRPr="00C03D5A" w14:paraId="13349C3A" w14:textId="77777777" w:rsidTr="002E4E19">
        <w:trPr>
          <w:trHeight w:val="225"/>
        </w:trPr>
        <w:tc>
          <w:tcPr>
            <w:tcW w:w="450" w:type="dxa"/>
            <w:tcBorders>
              <w:top w:val="nil"/>
              <w:left w:val="single" w:sz="6" w:space="0" w:color="auto"/>
              <w:bottom w:val="nil"/>
              <w:right w:val="nil"/>
            </w:tcBorders>
            <w:shd w:val="clear" w:color="auto" w:fill="FFFFFF"/>
            <w:vAlign w:val="center"/>
            <w:hideMark/>
          </w:tcPr>
          <w:p w14:paraId="2F80B54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center"/>
            <w:hideMark/>
          </w:tcPr>
          <w:p w14:paraId="77B6FAAB"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center"/>
            <w:hideMark/>
          </w:tcPr>
          <w:p w14:paraId="41BB73D2"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center"/>
            <w:hideMark/>
          </w:tcPr>
          <w:p w14:paraId="4F572950"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center"/>
            <w:hideMark/>
          </w:tcPr>
          <w:p w14:paraId="5DD8BCB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5ECCFD2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79192D0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nil"/>
              <w:right w:val="nil"/>
            </w:tcBorders>
            <w:shd w:val="clear" w:color="auto" w:fill="FFFFFF"/>
            <w:vAlign w:val="center"/>
            <w:hideMark/>
          </w:tcPr>
          <w:p w14:paraId="55E1D15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nil"/>
              <w:right w:val="nil"/>
            </w:tcBorders>
            <w:shd w:val="clear" w:color="auto" w:fill="FFFFFF"/>
            <w:vAlign w:val="center"/>
            <w:hideMark/>
          </w:tcPr>
          <w:p w14:paraId="5328E86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nil"/>
              <w:right w:val="nil"/>
            </w:tcBorders>
            <w:shd w:val="clear" w:color="auto" w:fill="FFFFFF"/>
            <w:vAlign w:val="center"/>
            <w:hideMark/>
          </w:tcPr>
          <w:p w14:paraId="63694DB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nil"/>
              <w:right w:val="nil"/>
            </w:tcBorders>
            <w:shd w:val="clear" w:color="auto" w:fill="FFFFFF"/>
            <w:vAlign w:val="center"/>
            <w:hideMark/>
          </w:tcPr>
          <w:p w14:paraId="59D6BD65"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555" w:type="dxa"/>
            <w:tcBorders>
              <w:top w:val="nil"/>
              <w:left w:val="nil"/>
              <w:bottom w:val="nil"/>
              <w:right w:val="nil"/>
            </w:tcBorders>
            <w:shd w:val="clear" w:color="auto" w:fill="FFFFFF"/>
            <w:vAlign w:val="center"/>
            <w:hideMark/>
          </w:tcPr>
          <w:p w14:paraId="1E2C9EB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400" w:type="dxa"/>
            <w:tcBorders>
              <w:top w:val="nil"/>
              <w:left w:val="nil"/>
              <w:bottom w:val="nil"/>
              <w:right w:val="nil"/>
            </w:tcBorders>
            <w:shd w:val="clear" w:color="auto" w:fill="FFFFFF"/>
            <w:vAlign w:val="center"/>
            <w:hideMark/>
          </w:tcPr>
          <w:p w14:paraId="30D18FD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single" w:sz="6" w:space="0" w:color="auto"/>
            </w:tcBorders>
            <w:shd w:val="clear" w:color="auto" w:fill="FFFFFF"/>
            <w:vAlign w:val="center"/>
            <w:hideMark/>
          </w:tcPr>
          <w:p w14:paraId="7288489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0" w:type="auto"/>
            <w:shd w:val="clear" w:color="auto" w:fill="auto"/>
            <w:vAlign w:val="center"/>
            <w:hideMark/>
          </w:tcPr>
          <w:p w14:paraId="715634CD"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432FA1" w:rsidRPr="00C03D5A" w14:paraId="71232D28" w14:textId="77777777" w:rsidTr="002E4E19">
        <w:trPr>
          <w:trHeight w:val="210"/>
        </w:trPr>
        <w:tc>
          <w:tcPr>
            <w:tcW w:w="2280" w:type="dxa"/>
            <w:gridSpan w:val="5"/>
            <w:tcBorders>
              <w:top w:val="single" w:sz="6" w:space="0" w:color="FFFFFF"/>
              <w:left w:val="single" w:sz="6" w:space="0" w:color="auto"/>
              <w:bottom w:val="single" w:sz="6" w:space="0" w:color="FFFFFF"/>
              <w:right w:val="single" w:sz="6" w:space="0" w:color="FFFFFF"/>
            </w:tcBorders>
            <w:shd w:val="clear" w:color="auto" w:fill="FFFFFF"/>
            <w:vAlign w:val="center"/>
            <w:hideMark/>
          </w:tcPr>
          <w:p w14:paraId="645A2B5E" w14:textId="61912DA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total d’heures des rémunérées : </w:t>
            </w:r>
          </w:p>
        </w:tc>
        <w:tc>
          <w:tcPr>
            <w:tcW w:w="1695" w:type="dxa"/>
            <w:tcBorders>
              <w:top w:val="single" w:sz="6" w:space="0" w:color="FFFFFF"/>
              <w:left w:val="nil"/>
              <w:bottom w:val="single" w:sz="6" w:space="0" w:color="FFFFFF"/>
              <w:right w:val="nil"/>
            </w:tcBorders>
            <w:shd w:val="clear" w:color="auto" w:fill="FFFFFF"/>
            <w:vAlign w:val="center"/>
            <w:hideMark/>
          </w:tcPr>
          <w:p w14:paraId="723EAE3B"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375" w:type="dxa"/>
            <w:tcBorders>
              <w:top w:val="nil"/>
              <w:left w:val="nil"/>
              <w:bottom w:val="nil"/>
              <w:right w:val="nil"/>
            </w:tcBorders>
            <w:shd w:val="clear" w:color="auto" w:fill="FFFFFF"/>
            <w:vAlign w:val="bottom"/>
            <w:hideMark/>
          </w:tcPr>
          <w:p w14:paraId="69AEFBA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single" w:sz="6" w:space="0" w:color="FFFFFF"/>
              <w:left w:val="single" w:sz="6" w:space="0" w:color="FFFFFF"/>
              <w:bottom w:val="single" w:sz="6" w:space="0" w:color="FFFFFF"/>
              <w:right w:val="single" w:sz="6" w:space="0" w:color="FFFFFF"/>
            </w:tcBorders>
            <w:shd w:val="clear" w:color="auto" w:fill="auto"/>
            <w:vAlign w:val="center"/>
            <w:hideMark/>
          </w:tcPr>
          <w:p w14:paraId="78F916FF" w14:textId="46BD10C3"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total d’absences rémunérées: </w:t>
            </w:r>
          </w:p>
        </w:tc>
        <w:tc>
          <w:tcPr>
            <w:tcW w:w="2400" w:type="dxa"/>
            <w:tcBorders>
              <w:top w:val="nil"/>
              <w:left w:val="nil"/>
              <w:bottom w:val="nil"/>
              <w:right w:val="nil"/>
            </w:tcBorders>
            <w:shd w:val="clear" w:color="auto" w:fill="FFFFFF"/>
            <w:vAlign w:val="center"/>
            <w:hideMark/>
          </w:tcPr>
          <w:p w14:paraId="06F432F8"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740" w:type="dxa"/>
            <w:gridSpan w:val="2"/>
            <w:tcBorders>
              <w:top w:val="single" w:sz="6" w:space="0" w:color="FFFFFF"/>
              <w:left w:val="single" w:sz="6" w:space="0" w:color="FFFFFF"/>
              <w:bottom w:val="single" w:sz="6" w:space="0" w:color="FFFFFF"/>
              <w:right w:val="single" w:sz="6" w:space="0" w:color="auto"/>
            </w:tcBorders>
            <w:shd w:val="clear" w:color="auto" w:fill="FFFFFF"/>
            <w:vAlign w:val="center"/>
            <w:hideMark/>
          </w:tcPr>
          <w:p w14:paraId="61541129"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r>
      <w:tr w:rsidR="00432FA1" w:rsidRPr="00C03D5A" w14:paraId="5782B7A4" w14:textId="77777777" w:rsidTr="002E4E19">
        <w:trPr>
          <w:trHeight w:val="210"/>
        </w:trPr>
        <w:tc>
          <w:tcPr>
            <w:tcW w:w="2280" w:type="dxa"/>
            <w:gridSpan w:val="5"/>
            <w:tcBorders>
              <w:top w:val="nil"/>
              <w:left w:val="single" w:sz="6" w:space="0" w:color="auto"/>
              <w:bottom w:val="single" w:sz="6" w:space="0" w:color="FFFFFF"/>
              <w:right w:val="single" w:sz="6" w:space="0" w:color="FFFFFF"/>
            </w:tcBorders>
            <w:shd w:val="clear" w:color="auto" w:fill="FFFFFF"/>
            <w:vAlign w:val="center"/>
            <w:hideMark/>
          </w:tcPr>
          <w:p w14:paraId="6D883A82" w14:textId="2D5C3DD6"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travaillées : </w:t>
            </w:r>
          </w:p>
        </w:tc>
        <w:tc>
          <w:tcPr>
            <w:tcW w:w="1695" w:type="dxa"/>
            <w:tcBorders>
              <w:top w:val="nil"/>
              <w:left w:val="nil"/>
              <w:bottom w:val="single" w:sz="6" w:space="0" w:color="FFFFFF"/>
              <w:right w:val="nil"/>
            </w:tcBorders>
            <w:shd w:val="clear" w:color="auto" w:fill="FFFFFF"/>
            <w:vAlign w:val="center"/>
            <w:hideMark/>
          </w:tcPr>
          <w:p w14:paraId="1E398B7C"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375" w:type="dxa"/>
            <w:tcBorders>
              <w:top w:val="nil"/>
              <w:left w:val="nil"/>
              <w:bottom w:val="nil"/>
              <w:right w:val="nil"/>
            </w:tcBorders>
            <w:shd w:val="clear" w:color="auto" w:fill="FFFFFF"/>
            <w:vAlign w:val="center"/>
            <w:hideMark/>
          </w:tcPr>
          <w:p w14:paraId="20A8CA1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single" w:sz="6" w:space="0" w:color="FFFFFF"/>
              <w:bottom w:val="single" w:sz="6" w:space="0" w:color="FFFFFF"/>
              <w:right w:val="single" w:sz="6" w:space="0" w:color="FFFFFF"/>
            </w:tcBorders>
            <w:shd w:val="clear" w:color="auto" w:fill="auto"/>
            <w:vAlign w:val="center"/>
            <w:hideMark/>
          </w:tcPr>
          <w:p w14:paraId="065CECF5"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en congé de maladie; </w:t>
            </w:r>
          </w:p>
        </w:tc>
        <w:tc>
          <w:tcPr>
            <w:tcW w:w="2400" w:type="dxa"/>
            <w:tcBorders>
              <w:top w:val="nil"/>
              <w:left w:val="nil"/>
              <w:bottom w:val="nil"/>
              <w:right w:val="nil"/>
            </w:tcBorders>
            <w:shd w:val="clear" w:color="auto" w:fill="FFFFFF"/>
            <w:vAlign w:val="center"/>
            <w:hideMark/>
          </w:tcPr>
          <w:p w14:paraId="35FB335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740" w:type="dxa"/>
            <w:gridSpan w:val="2"/>
            <w:tcBorders>
              <w:top w:val="nil"/>
              <w:left w:val="single" w:sz="6" w:space="0" w:color="FFFFFF"/>
              <w:bottom w:val="single" w:sz="6" w:space="0" w:color="FFFFFF"/>
              <w:right w:val="single" w:sz="6" w:space="0" w:color="auto"/>
            </w:tcBorders>
            <w:shd w:val="clear" w:color="auto" w:fill="FFFFFF"/>
            <w:vAlign w:val="center"/>
            <w:hideMark/>
          </w:tcPr>
          <w:p w14:paraId="00EE781E"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r>
      <w:tr w:rsidR="00432FA1" w:rsidRPr="00C03D5A" w14:paraId="6BED8530" w14:textId="77777777" w:rsidTr="002E4E19">
        <w:trPr>
          <w:trHeight w:val="210"/>
        </w:trPr>
        <w:tc>
          <w:tcPr>
            <w:tcW w:w="2280" w:type="dxa"/>
            <w:gridSpan w:val="5"/>
            <w:tcBorders>
              <w:top w:val="nil"/>
              <w:left w:val="single" w:sz="6" w:space="0" w:color="auto"/>
              <w:bottom w:val="single" w:sz="6" w:space="0" w:color="FFFFFF"/>
              <w:right w:val="single" w:sz="6" w:space="0" w:color="FFFFFF"/>
            </w:tcBorders>
            <w:shd w:val="clear" w:color="auto" w:fill="FFFFFF"/>
            <w:vAlign w:val="center"/>
            <w:hideMark/>
          </w:tcPr>
          <w:p w14:paraId="4CCBF6E1"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régulières; </w:t>
            </w:r>
          </w:p>
        </w:tc>
        <w:tc>
          <w:tcPr>
            <w:tcW w:w="1695" w:type="dxa"/>
            <w:tcBorders>
              <w:top w:val="nil"/>
              <w:left w:val="nil"/>
              <w:bottom w:val="single" w:sz="6" w:space="0" w:color="FFFFFF"/>
              <w:right w:val="nil"/>
            </w:tcBorders>
            <w:shd w:val="clear" w:color="auto" w:fill="FFFFFF"/>
            <w:vAlign w:val="center"/>
            <w:hideMark/>
          </w:tcPr>
          <w:p w14:paraId="47CAF50C"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375" w:type="dxa"/>
            <w:tcBorders>
              <w:top w:val="nil"/>
              <w:left w:val="nil"/>
              <w:bottom w:val="nil"/>
              <w:right w:val="nil"/>
            </w:tcBorders>
            <w:shd w:val="clear" w:color="auto" w:fill="FFFFFF"/>
            <w:vAlign w:val="center"/>
            <w:hideMark/>
          </w:tcPr>
          <w:p w14:paraId="5027A8FF"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single" w:sz="6" w:space="0" w:color="FFFFFF"/>
              <w:bottom w:val="single" w:sz="6" w:space="0" w:color="FFFFFF"/>
              <w:right w:val="single" w:sz="6" w:space="0" w:color="FFFFFF"/>
            </w:tcBorders>
            <w:shd w:val="clear" w:color="auto" w:fill="auto"/>
            <w:vAlign w:val="center"/>
            <w:hideMark/>
          </w:tcPr>
          <w:p w14:paraId="1C8B1E1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en assurance salaire; </w:t>
            </w:r>
          </w:p>
        </w:tc>
        <w:tc>
          <w:tcPr>
            <w:tcW w:w="2400" w:type="dxa"/>
            <w:tcBorders>
              <w:top w:val="nil"/>
              <w:left w:val="nil"/>
              <w:bottom w:val="nil"/>
              <w:right w:val="nil"/>
            </w:tcBorders>
            <w:shd w:val="clear" w:color="auto" w:fill="FFFFFF"/>
            <w:vAlign w:val="center"/>
            <w:hideMark/>
          </w:tcPr>
          <w:p w14:paraId="200E684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740" w:type="dxa"/>
            <w:gridSpan w:val="2"/>
            <w:tcBorders>
              <w:top w:val="nil"/>
              <w:left w:val="single" w:sz="6" w:space="0" w:color="FFFFFF"/>
              <w:bottom w:val="single" w:sz="6" w:space="0" w:color="FFFFFF"/>
              <w:right w:val="single" w:sz="6" w:space="0" w:color="auto"/>
            </w:tcBorders>
            <w:shd w:val="clear" w:color="auto" w:fill="FFFFFF"/>
            <w:vAlign w:val="center"/>
            <w:hideMark/>
          </w:tcPr>
          <w:p w14:paraId="63C3DC76"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r>
      <w:tr w:rsidR="00432FA1" w:rsidRPr="00C03D5A" w14:paraId="537A260A" w14:textId="77777777" w:rsidTr="002E4E19">
        <w:trPr>
          <w:trHeight w:val="210"/>
        </w:trPr>
        <w:tc>
          <w:tcPr>
            <w:tcW w:w="2280" w:type="dxa"/>
            <w:gridSpan w:val="5"/>
            <w:tcBorders>
              <w:top w:val="nil"/>
              <w:left w:val="single" w:sz="6" w:space="0" w:color="auto"/>
              <w:bottom w:val="single" w:sz="6" w:space="0" w:color="FFFFFF"/>
              <w:right w:val="single" w:sz="6" w:space="0" w:color="FFFFFF"/>
            </w:tcBorders>
            <w:shd w:val="clear" w:color="auto" w:fill="FFFFFF"/>
            <w:vAlign w:val="center"/>
            <w:hideMark/>
          </w:tcPr>
          <w:p w14:paraId="121B78F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en temps supplémentaire. </w:t>
            </w:r>
          </w:p>
        </w:tc>
        <w:tc>
          <w:tcPr>
            <w:tcW w:w="1695" w:type="dxa"/>
            <w:tcBorders>
              <w:top w:val="nil"/>
              <w:left w:val="nil"/>
              <w:bottom w:val="single" w:sz="6" w:space="0" w:color="FFFFFF"/>
              <w:right w:val="nil"/>
            </w:tcBorders>
            <w:shd w:val="clear" w:color="auto" w:fill="FFFFFF"/>
            <w:vAlign w:val="center"/>
            <w:hideMark/>
          </w:tcPr>
          <w:p w14:paraId="42FCD015"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375" w:type="dxa"/>
            <w:tcBorders>
              <w:top w:val="nil"/>
              <w:left w:val="nil"/>
              <w:bottom w:val="nil"/>
              <w:right w:val="nil"/>
            </w:tcBorders>
            <w:shd w:val="clear" w:color="auto" w:fill="FFFFFF"/>
            <w:vAlign w:val="center"/>
            <w:hideMark/>
          </w:tcPr>
          <w:p w14:paraId="77C7977B"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single" w:sz="6" w:space="0" w:color="FFFFFF"/>
              <w:bottom w:val="single" w:sz="6" w:space="0" w:color="FFFFFF"/>
              <w:right w:val="single" w:sz="6" w:space="0" w:color="FFFFFF"/>
            </w:tcBorders>
            <w:shd w:val="clear" w:color="auto" w:fill="auto"/>
            <w:vAlign w:val="center"/>
            <w:hideMark/>
          </w:tcPr>
          <w:p w14:paraId="3F0B526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CNESST; </w:t>
            </w:r>
          </w:p>
        </w:tc>
        <w:tc>
          <w:tcPr>
            <w:tcW w:w="2400" w:type="dxa"/>
            <w:tcBorders>
              <w:top w:val="nil"/>
              <w:left w:val="nil"/>
              <w:bottom w:val="nil"/>
              <w:right w:val="nil"/>
            </w:tcBorders>
            <w:shd w:val="clear" w:color="auto" w:fill="FFFFFF"/>
            <w:vAlign w:val="center"/>
            <w:hideMark/>
          </w:tcPr>
          <w:p w14:paraId="30660C78"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740" w:type="dxa"/>
            <w:gridSpan w:val="2"/>
            <w:tcBorders>
              <w:top w:val="nil"/>
              <w:left w:val="single" w:sz="6" w:space="0" w:color="FFFFFF"/>
              <w:bottom w:val="single" w:sz="6" w:space="0" w:color="FFFFFF"/>
              <w:right w:val="single" w:sz="6" w:space="0" w:color="auto"/>
            </w:tcBorders>
            <w:shd w:val="clear" w:color="auto" w:fill="FFFFFF"/>
            <w:vAlign w:val="center"/>
            <w:hideMark/>
          </w:tcPr>
          <w:p w14:paraId="55F92E82"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r>
      <w:tr w:rsidR="002E4E19" w:rsidRPr="00C03D5A" w14:paraId="7BDBDD9D" w14:textId="77777777" w:rsidTr="002E4E19">
        <w:trPr>
          <w:trHeight w:val="360"/>
        </w:trPr>
        <w:tc>
          <w:tcPr>
            <w:tcW w:w="450" w:type="dxa"/>
            <w:tcBorders>
              <w:top w:val="nil"/>
              <w:left w:val="single" w:sz="6" w:space="0" w:color="auto"/>
              <w:bottom w:val="nil"/>
              <w:right w:val="nil"/>
            </w:tcBorders>
            <w:shd w:val="clear" w:color="auto" w:fill="FFFFFF"/>
            <w:vAlign w:val="bottom"/>
            <w:hideMark/>
          </w:tcPr>
          <w:p w14:paraId="10122E4B"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2486B2D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5E8883E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363A0B6B"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bottom"/>
            <w:hideMark/>
          </w:tcPr>
          <w:p w14:paraId="6BD4C60F"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5CBF2482"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2BE88132"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single" w:sz="6" w:space="0" w:color="FFFFFF"/>
              <w:bottom w:val="single" w:sz="6" w:space="0" w:color="FFFFFF"/>
              <w:right w:val="single" w:sz="6" w:space="0" w:color="FFFFFF"/>
            </w:tcBorders>
            <w:shd w:val="clear" w:color="auto" w:fill="auto"/>
            <w:vAlign w:val="center"/>
            <w:hideMark/>
          </w:tcPr>
          <w:p w14:paraId="11B11935"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 retrait préventif » de la travailleuse enceinte ou qui allaite (RPTEA); </w:t>
            </w:r>
          </w:p>
        </w:tc>
        <w:tc>
          <w:tcPr>
            <w:tcW w:w="2400" w:type="dxa"/>
            <w:tcBorders>
              <w:top w:val="nil"/>
              <w:left w:val="nil"/>
              <w:bottom w:val="nil"/>
              <w:right w:val="nil"/>
            </w:tcBorders>
            <w:shd w:val="clear" w:color="auto" w:fill="FFFFFF"/>
            <w:vAlign w:val="center"/>
            <w:hideMark/>
          </w:tcPr>
          <w:p w14:paraId="5220C904"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695" w:type="dxa"/>
            <w:tcBorders>
              <w:top w:val="nil"/>
              <w:left w:val="single" w:sz="6" w:space="0" w:color="FFFFFF"/>
              <w:bottom w:val="single" w:sz="6" w:space="0" w:color="FFFFFF"/>
              <w:right w:val="single" w:sz="6" w:space="0" w:color="auto"/>
            </w:tcBorders>
            <w:shd w:val="clear" w:color="auto" w:fill="FFFFFF"/>
            <w:vAlign w:val="center"/>
            <w:hideMark/>
          </w:tcPr>
          <w:p w14:paraId="4ECC7239"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0" w:type="auto"/>
            <w:shd w:val="clear" w:color="auto" w:fill="auto"/>
            <w:vAlign w:val="center"/>
            <w:hideMark/>
          </w:tcPr>
          <w:p w14:paraId="1446D165"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2E4E19" w:rsidRPr="00C03D5A" w14:paraId="1550BCF3" w14:textId="77777777" w:rsidTr="002E4E19">
        <w:trPr>
          <w:trHeight w:val="360"/>
        </w:trPr>
        <w:tc>
          <w:tcPr>
            <w:tcW w:w="450" w:type="dxa"/>
            <w:tcBorders>
              <w:top w:val="nil"/>
              <w:left w:val="single" w:sz="6" w:space="0" w:color="auto"/>
              <w:bottom w:val="nil"/>
              <w:right w:val="nil"/>
            </w:tcBorders>
            <w:shd w:val="clear" w:color="auto" w:fill="FFFFFF"/>
            <w:vAlign w:val="bottom"/>
            <w:hideMark/>
          </w:tcPr>
          <w:p w14:paraId="3CD1CCA4"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57A48C1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5EA01AE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3F3454F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bottom"/>
            <w:hideMark/>
          </w:tcPr>
          <w:p w14:paraId="55ABC9F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3A70D55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15B529B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nil"/>
              <w:bottom w:val="nil"/>
              <w:right w:val="nil"/>
            </w:tcBorders>
            <w:shd w:val="clear" w:color="auto" w:fill="FFFFFF"/>
            <w:vAlign w:val="center"/>
            <w:hideMark/>
          </w:tcPr>
          <w:p w14:paraId="620D6941"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pour autres absences parentales : toute absence parentale rémunérée, autre que RPTEA; </w:t>
            </w:r>
          </w:p>
        </w:tc>
        <w:tc>
          <w:tcPr>
            <w:tcW w:w="2400" w:type="dxa"/>
            <w:tcBorders>
              <w:top w:val="nil"/>
              <w:left w:val="nil"/>
              <w:bottom w:val="nil"/>
              <w:right w:val="nil"/>
            </w:tcBorders>
            <w:shd w:val="clear" w:color="auto" w:fill="FFFFFF"/>
            <w:vAlign w:val="center"/>
            <w:hideMark/>
          </w:tcPr>
          <w:p w14:paraId="378BC96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695" w:type="dxa"/>
            <w:tcBorders>
              <w:top w:val="nil"/>
              <w:left w:val="single" w:sz="6" w:space="0" w:color="FFFFFF"/>
              <w:bottom w:val="single" w:sz="6" w:space="0" w:color="FFFFFF"/>
              <w:right w:val="single" w:sz="6" w:space="0" w:color="auto"/>
            </w:tcBorders>
            <w:shd w:val="clear" w:color="auto" w:fill="FFFFFF"/>
            <w:vAlign w:val="center"/>
            <w:hideMark/>
          </w:tcPr>
          <w:p w14:paraId="08BAC971"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0" w:type="auto"/>
            <w:shd w:val="clear" w:color="auto" w:fill="auto"/>
            <w:vAlign w:val="center"/>
            <w:hideMark/>
          </w:tcPr>
          <w:p w14:paraId="00CEB70A"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2E4E19" w:rsidRPr="00C03D5A" w14:paraId="6416E47F" w14:textId="77777777" w:rsidTr="002E4E19">
        <w:trPr>
          <w:trHeight w:val="345"/>
        </w:trPr>
        <w:tc>
          <w:tcPr>
            <w:tcW w:w="450" w:type="dxa"/>
            <w:tcBorders>
              <w:top w:val="nil"/>
              <w:left w:val="single" w:sz="6" w:space="0" w:color="auto"/>
              <w:bottom w:val="nil"/>
              <w:right w:val="nil"/>
            </w:tcBorders>
            <w:shd w:val="clear" w:color="auto" w:fill="FFFFFF"/>
            <w:vAlign w:val="bottom"/>
            <w:hideMark/>
          </w:tcPr>
          <w:p w14:paraId="556D603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6011DEB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2899C67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2E6038C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bottom"/>
            <w:hideMark/>
          </w:tcPr>
          <w:p w14:paraId="3C6EC07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7FDAB2C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040A624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35" w:type="dxa"/>
            <w:gridSpan w:val="6"/>
            <w:tcBorders>
              <w:top w:val="nil"/>
              <w:left w:val="single" w:sz="6" w:space="0" w:color="FFFFFF"/>
              <w:bottom w:val="nil"/>
              <w:right w:val="single" w:sz="6" w:space="0" w:color="FFFFFF"/>
            </w:tcBorders>
            <w:shd w:val="clear" w:color="auto" w:fill="auto"/>
            <w:vAlign w:val="center"/>
            <w:hideMark/>
          </w:tcPr>
          <w:p w14:paraId="1D69F952"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pour les autres absences rémunérées : tout autre motif d'absence rémunérée; </w:t>
            </w:r>
          </w:p>
        </w:tc>
        <w:tc>
          <w:tcPr>
            <w:tcW w:w="1695" w:type="dxa"/>
            <w:tcBorders>
              <w:top w:val="nil"/>
              <w:left w:val="nil"/>
              <w:bottom w:val="single" w:sz="6" w:space="0" w:color="FFFFFF"/>
              <w:right w:val="single" w:sz="6" w:space="0" w:color="auto"/>
            </w:tcBorders>
            <w:shd w:val="clear" w:color="auto" w:fill="FFFFFF"/>
            <w:vAlign w:val="center"/>
            <w:hideMark/>
          </w:tcPr>
          <w:p w14:paraId="058E6DFF"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0" w:type="auto"/>
            <w:shd w:val="clear" w:color="auto" w:fill="auto"/>
            <w:vAlign w:val="center"/>
            <w:hideMark/>
          </w:tcPr>
          <w:p w14:paraId="441E93BF"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2E4E19" w:rsidRPr="00C03D5A" w14:paraId="1743ED68" w14:textId="77777777" w:rsidTr="002E4E19">
        <w:trPr>
          <w:trHeight w:val="210"/>
        </w:trPr>
        <w:tc>
          <w:tcPr>
            <w:tcW w:w="450" w:type="dxa"/>
            <w:tcBorders>
              <w:top w:val="nil"/>
              <w:left w:val="single" w:sz="6" w:space="0" w:color="auto"/>
              <w:bottom w:val="nil"/>
              <w:right w:val="nil"/>
            </w:tcBorders>
            <w:shd w:val="clear" w:color="auto" w:fill="FFFFFF"/>
            <w:vAlign w:val="bottom"/>
            <w:hideMark/>
          </w:tcPr>
          <w:p w14:paraId="5D48BB5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4A49002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6D98C84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1948A81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bottom"/>
            <w:hideMark/>
          </w:tcPr>
          <w:p w14:paraId="1365085F"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25FED6B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3C7FF8C8"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single" w:sz="6" w:space="0" w:color="FFFFFF"/>
              <w:left w:val="single" w:sz="6" w:space="0" w:color="FFFFFF"/>
              <w:bottom w:val="single" w:sz="6" w:space="0" w:color="FFFFFF"/>
              <w:right w:val="single" w:sz="6" w:space="0" w:color="FFFFFF"/>
            </w:tcBorders>
            <w:shd w:val="clear" w:color="auto" w:fill="auto"/>
            <w:vAlign w:val="center"/>
            <w:hideMark/>
          </w:tcPr>
          <w:p w14:paraId="1477E361"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non rémunérées. </w:t>
            </w:r>
          </w:p>
        </w:tc>
        <w:tc>
          <w:tcPr>
            <w:tcW w:w="2400" w:type="dxa"/>
            <w:tcBorders>
              <w:top w:val="nil"/>
              <w:left w:val="nil"/>
              <w:bottom w:val="nil"/>
              <w:right w:val="nil"/>
            </w:tcBorders>
            <w:shd w:val="clear" w:color="auto" w:fill="FFFFFF"/>
            <w:vAlign w:val="center"/>
            <w:hideMark/>
          </w:tcPr>
          <w:p w14:paraId="565AC818"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695" w:type="dxa"/>
            <w:tcBorders>
              <w:top w:val="nil"/>
              <w:left w:val="single" w:sz="6" w:space="0" w:color="FFFFFF"/>
              <w:bottom w:val="single" w:sz="6" w:space="0" w:color="FFFFFF"/>
              <w:right w:val="single" w:sz="6" w:space="0" w:color="auto"/>
            </w:tcBorders>
            <w:shd w:val="clear" w:color="auto" w:fill="FFFFFF"/>
            <w:vAlign w:val="center"/>
            <w:hideMark/>
          </w:tcPr>
          <w:p w14:paraId="73BB21F9"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0" w:type="auto"/>
            <w:shd w:val="clear" w:color="auto" w:fill="auto"/>
            <w:vAlign w:val="center"/>
            <w:hideMark/>
          </w:tcPr>
          <w:p w14:paraId="6D1344D1"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2E4E19" w:rsidRPr="00C03D5A" w14:paraId="5666110D" w14:textId="77777777" w:rsidTr="002E4E19">
        <w:trPr>
          <w:trHeight w:val="165"/>
        </w:trPr>
        <w:tc>
          <w:tcPr>
            <w:tcW w:w="450" w:type="dxa"/>
            <w:tcBorders>
              <w:top w:val="nil"/>
              <w:left w:val="single" w:sz="6" w:space="0" w:color="auto"/>
              <w:bottom w:val="single" w:sz="6" w:space="0" w:color="auto"/>
              <w:right w:val="nil"/>
            </w:tcBorders>
            <w:shd w:val="clear" w:color="auto" w:fill="FFFFFF"/>
            <w:vAlign w:val="bottom"/>
            <w:hideMark/>
          </w:tcPr>
          <w:p w14:paraId="23F75C6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single" w:sz="6" w:space="0" w:color="auto"/>
              <w:right w:val="nil"/>
            </w:tcBorders>
            <w:shd w:val="clear" w:color="auto" w:fill="FFFFFF"/>
            <w:vAlign w:val="bottom"/>
            <w:hideMark/>
          </w:tcPr>
          <w:p w14:paraId="63A119B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single" w:sz="6" w:space="0" w:color="auto"/>
              <w:right w:val="nil"/>
            </w:tcBorders>
            <w:shd w:val="clear" w:color="auto" w:fill="FFFFFF"/>
            <w:vAlign w:val="bottom"/>
            <w:hideMark/>
          </w:tcPr>
          <w:p w14:paraId="3665293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single" w:sz="6" w:space="0" w:color="auto"/>
              <w:right w:val="nil"/>
            </w:tcBorders>
            <w:shd w:val="clear" w:color="auto" w:fill="FFFFFF"/>
            <w:vAlign w:val="bottom"/>
            <w:hideMark/>
          </w:tcPr>
          <w:p w14:paraId="61EB4712"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single" w:sz="6" w:space="0" w:color="auto"/>
              <w:right w:val="nil"/>
            </w:tcBorders>
            <w:shd w:val="clear" w:color="auto" w:fill="FFFFFF"/>
            <w:vAlign w:val="bottom"/>
            <w:hideMark/>
          </w:tcPr>
          <w:p w14:paraId="1A1275C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single" w:sz="6" w:space="0" w:color="auto"/>
              <w:right w:val="nil"/>
            </w:tcBorders>
            <w:shd w:val="clear" w:color="auto" w:fill="FFFFFF"/>
            <w:vAlign w:val="center"/>
            <w:hideMark/>
          </w:tcPr>
          <w:p w14:paraId="513E016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single" w:sz="6" w:space="0" w:color="auto"/>
              <w:right w:val="nil"/>
            </w:tcBorders>
            <w:shd w:val="clear" w:color="auto" w:fill="FFFFFF"/>
            <w:vAlign w:val="center"/>
            <w:hideMark/>
          </w:tcPr>
          <w:p w14:paraId="52C8B4A4"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single" w:sz="6" w:space="0" w:color="auto"/>
              <w:right w:val="nil"/>
            </w:tcBorders>
            <w:shd w:val="clear" w:color="auto" w:fill="FFFFFF"/>
            <w:vAlign w:val="center"/>
            <w:hideMark/>
          </w:tcPr>
          <w:p w14:paraId="78C6EAD1"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495" w:type="dxa"/>
            <w:tcBorders>
              <w:top w:val="nil"/>
              <w:left w:val="nil"/>
              <w:bottom w:val="single" w:sz="6" w:space="0" w:color="auto"/>
              <w:right w:val="nil"/>
            </w:tcBorders>
            <w:shd w:val="clear" w:color="auto" w:fill="FFFFFF"/>
            <w:vAlign w:val="center"/>
            <w:hideMark/>
          </w:tcPr>
          <w:p w14:paraId="022B3BB5"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495" w:type="dxa"/>
            <w:tcBorders>
              <w:top w:val="nil"/>
              <w:left w:val="nil"/>
              <w:bottom w:val="single" w:sz="6" w:space="0" w:color="auto"/>
              <w:right w:val="nil"/>
            </w:tcBorders>
            <w:shd w:val="clear" w:color="auto" w:fill="FFFFFF"/>
            <w:vAlign w:val="center"/>
            <w:hideMark/>
          </w:tcPr>
          <w:p w14:paraId="4F9E31E5"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495" w:type="dxa"/>
            <w:tcBorders>
              <w:top w:val="nil"/>
              <w:left w:val="nil"/>
              <w:bottom w:val="single" w:sz="6" w:space="0" w:color="auto"/>
              <w:right w:val="nil"/>
            </w:tcBorders>
            <w:shd w:val="clear" w:color="auto" w:fill="FFFFFF"/>
            <w:vAlign w:val="center"/>
            <w:hideMark/>
          </w:tcPr>
          <w:p w14:paraId="02ECFF4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555" w:type="dxa"/>
            <w:tcBorders>
              <w:top w:val="nil"/>
              <w:left w:val="nil"/>
              <w:bottom w:val="single" w:sz="6" w:space="0" w:color="auto"/>
              <w:right w:val="nil"/>
            </w:tcBorders>
            <w:shd w:val="clear" w:color="auto" w:fill="FFFFFF"/>
            <w:vAlign w:val="center"/>
            <w:hideMark/>
          </w:tcPr>
          <w:p w14:paraId="590B070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2400" w:type="dxa"/>
            <w:tcBorders>
              <w:top w:val="nil"/>
              <w:left w:val="nil"/>
              <w:bottom w:val="single" w:sz="6" w:space="0" w:color="auto"/>
              <w:right w:val="nil"/>
            </w:tcBorders>
            <w:shd w:val="clear" w:color="auto" w:fill="FFFFFF"/>
            <w:vAlign w:val="center"/>
            <w:hideMark/>
          </w:tcPr>
          <w:p w14:paraId="1719CAD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695" w:type="dxa"/>
            <w:tcBorders>
              <w:top w:val="nil"/>
              <w:left w:val="nil"/>
              <w:bottom w:val="single" w:sz="6" w:space="0" w:color="auto"/>
              <w:right w:val="single" w:sz="6" w:space="0" w:color="auto"/>
            </w:tcBorders>
            <w:shd w:val="clear" w:color="auto" w:fill="FFFFFF"/>
            <w:vAlign w:val="center"/>
            <w:hideMark/>
          </w:tcPr>
          <w:p w14:paraId="5387CAD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0" w:type="auto"/>
            <w:shd w:val="clear" w:color="auto" w:fill="auto"/>
            <w:vAlign w:val="center"/>
            <w:hideMark/>
          </w:tcPr>
          <w:p w14:paraId="1B7E4692"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bl>
    <w:p w14:paraId="071C674D" w14:textId="7BCC26F6" w:rsidR="002E4E19" w:rsidRPr="00C03D5A" w:rsidRDefault="002E4E19" w:rsidP="00863218">
      <w:pPr>
        <w:spacing w:after="0" w:line="240" w:lineRule="auto"/>
        <w:textAlignment w:val="baseline"/>
        <w:rPr>
          <w:rFonts w:ascii="Segoe UI" w:eastAsia="Times New Roman" w:hAnsi="Segoe UI" w:cs="Segoe UI"/>
          <w:sz w:val="18"/>
          <w:szCs w:val="18"/>
          <w:lang w:eastAsia="fr-CA"/>
        </w:rPr>
      </w:pPr>
    </w:p>
    <w:p w14:paraId="31999DF3" w14:textId="77777777" w:rsidR="00863218" w:rsidRPr="00C03D5A" w:rsidRDefault="00863218" w:rsidP="00863218">
      <w:pPr>
        <w:spacing w:after="0" w:line="240" w:lineRule="auto"/>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 </w:t>
      </w:r>
    </w:p>
    <w:p w14:paraId="6D4D30CB" w14:textId="77777777" w:rsidR="00863218" w:rsidRPr="00C03D5A" w:rsidRDefault="00863218" w:rsidP="00863218">
      <w:pPr>
        <w:spacing w:after="0" w:line="240" w:lineRule="auto"/>
        <w:textAlignment w:val="baseline"/>
        <w:rPr>
          <w:rFonts w:ascii="Segoe UI" w:eastAsia="Times New Roman" w:hAnsi="Segoe UI" w:cs="Segoe UI"/>
          <w:sz w:val="18"/>
          <w:szCs w:val="18"/>
          <w:lang w:eastAsia="fr-CA"/>
        </w:rPr>
      </w:pPr>
      <w:r w:rsidRPr="00C03D5A">
        <w:rPr>
          <w:rFonts w:ascii="Arial" w:eastAsia="Times New Roman" w:hAnsi="Arial" w:cs="Arial"/>
          <w:sz w:val="24"/>
          <w:szCs w:val="24"/>
          <w:u w:val="single"/>
          <w:lang w:eastAsia="fr-CA"/>
        </w:rPr>
        <w:t>Explications </w:t>
      </w:r>
      <w:r w:rsidRPr="00C03D5A">
        <w:rPr>
          <w:rFonts w:ascii="Arial" w:eastAsia="Times New Roman" w:hAnsi="Arial" w:cs="Arial"/>
          <w:sz w:val="24"/>
          <w:szCs w:val="24"/>
          <w:lang w:eastAsia="fr-CA"/>
        </w:rPr>
        <w:t> </w:t>
      </w:r>
    </w:p>
    <w:p w14:paraId="4555BA75" w14:textId="5E38D065" w:rsidR="00863218" w:rsidRPr="00C03D5A" w:rsidRDefault="00863218" w:rsidP="00F42C91">
      <w:pPr>
        <w:numPr>
          <w:ilvl w:val="0"/>
          <w:numId w:val="27"/>
        </w:numPr>
        <w:spacing w:after="0" w:line="240" w:lineRule="auto"/>
        <w:ind w:left="1080" w:firstLine="0"/>
        <w:textAlignment w:val="baseline"/>
        <w:rPr>
          <w:rFonts w:ascii="Segoe UI" w:eastAsia="Times New Roman" w:hAnsi="Segoe UI" w:cs="Segoe UI"/>
          <w:sz w:val="18"/>
          <w:szCs w:val="18"/>
          <w:lang w:eastAsia="fr-CA"/>
        </w:rPr>
      </w:pPr>
      <w:r w:rsidRPr="00C03D5A">
        <w:rPr>
          <w:rFonts w:ascii="Arial" w:eastAsia="Times New Roman" w:hAnsi="Arial" w:cs="Arial"/>
          <w:color w:val="000000"/>
          <w:lang w:eastAsia="fr-CA"/>
        </w:rPr>
        <w:t>Nombre total d’heures rémunérées: heures travaillées + absences rémunérées </w:t>
      </w:r>
    </w:p>
    <w:p w14:paraId="04DEE4C3" w14:textId="313DDF3E" w:rsidR="00863218" w:rsidRPr="00C03D5A" w:rsidRDefault="00863218" w:rsidP="00E55AA5">
      <w:pPr>
        <w:numPr>
          <w:ilvl w:val="0"/>
          <w:numId w:val="27"/>
        </w:numPr>
        <w:spacing w:after="0" w:line="240" w:lineRule="auto"/>
        <w:ind w:left="1080" w:firstLine="0"/>
        <w:textAlignment w:val="baseline"/>
        <w:rPr>
          <w:rFonts w:ascii="Arial" w:eastAsia="Times New Roman" w:hAnsi="Arial" w:cs="Arial"/>
          <w:lang w:eastAsia="fr-CA"/>
        </w:rPr>
      </w:pPr>
      <w:r w:rsidRPr="00C03D5A">
        <w:rPr>
          <w:rFonts w:ascii="Arial" w:eastAsia="Times New Roman" w:hAnsi="Arial" w:cs="Arial"/>
          <w:color w:val="000000"/>
          <w:lang w:eastAsia="fr-CA"/>
        </w:rPr>
        <w:t>Nombre d’heures travaillées (sur l’ambulance</w:t>
      </w:r>
      <w:r w:rsidR="008816ED" w:rsidRPr="00C03D5A">
        <w:rPr>
          <w:rFonts w:ascii="Arial" w:eastAsia="Times New Roman" w:hAnsi="Arial" w:cs="Arial"/>
          <w:color w:val="000000"/>
          <w:lang w:eastAsia="fr-CA"/>
        </w:rPr>
        <w:t>/en centre</w:t>
      </w:r>
      <w:r w:rsidRPr="00C03D5A">
        <w:rPr>
          <w:rFonts w:ascii="Arial" w:eastAsia="Times New Roman" w:hAnsi="Arial" w:cs="Arial"/>
          <w:color w:val="000000"/>
          <w:lang w:eastAsia="fr-CA"/>
        </w:rPr>
        <w:t xml:space="preserve"> et en formation)  </w:t>
      </w:r>
    </w:p>
    <w:p w14:paraId="75FAC08A" w14:textId="77777777" w:rsidR="00863218" w:rsidRPr="00C03D5A" w:rsidRDefault="00863218" w:rsidP="00E55AA5">
      <w:pPr>
        <w:numPr>
          <w:ilvl w:val="0"/>
          <w:numId w:val="28"/>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color w:val="000000"/>
          <w:lang w:eastAsia="fr-CA"/>
        </w:rPr>
        <w:t>Nombre d’heures régulières </w:t>
      </w:r>
    </w:p>
    <w:p w14:paraId="2FB954B6" w14:textId="77777777" w:rsidR="00863218" w:rsidRPr="00C03D5A" w:rsidRDefault="00863218" w:rsidP="00E55AA5">
      <w:pPr>
        <w:numPr>
          <w:ilvl w:val="0"/>
          <w:numId w:val="28"/>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color w:val="000000"/>
          <w:lang w:eastAsia="fr-CA"/>
        </w:rPr>
        <w:t>Nombre d’heures en temps supplémentaire </w:t>
      </w:r>
    </w:p>
    <w:p w14:paraId="73F39737" w14:textId="2DAA12C2" w:rsidR="00863218" w:rsidRPr="00C03D5A" w:rsidRDefault="00863218" w:rsidP="00E55AA5">
      <w:pPr>
        <w:numPr>
          <w:ilvl w:val="0"/>
          <w:numId w:val="29"/>
        </w:numPr>
        <w:spacing w:after="0" w:line="240" w:lineRule="auto"/>
        <w:ind w:left="1080" w:firstLine="0"/>
        <w:textAlignment w:val="baseline"/>
        <w:rPr>
          <w:rFonts w:ascii="Arial" w:eastAsia="Times New Roman" w:hAnsi="Arial" w:cs="Arial"/>
          <w:lang w:eastAsia="fr-CA"/>
        </w:rPr>
      </w:pPr>
      <w:r w:rsidRPr="00C03D5A">
        <w:rPr>
          <w:rFonts w:ascii="Arial" w:eastAsia="Times New Roman" w:hAnsi="Arial" w:cs="Arial"/>
          <w:color w:val="000000"/>
          <w:lang w:eastAsia="fr-CA"/>
        </w:rPr>
        <w:t xml:space="preserve">Nombre </w:t>
      </w:r>
      <w:r w:rsidRPr="00C03D5A">
        <w:rPr>
          <w:rFonts w:ascii="Arial" w:eastAsia="Times New Roman" w:hAnsi="Arial" w:cs="Arial"/>
          <w:lang w:eastAsia="fr-CA"/>
        </w:rPr>
        <w:t xml:space="preserve">total d’absences rémunérées </w:t>
      </w:r>
    </w:p>
    <w:p w14:paraId="62FD15A9"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d’absence en congé de maladie </w:t>
      </w:r>
    </w:p>
    <w:p w14:paraId="2234D7D4"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en assurance-salaire </w:t>
      </w:r>
    </w:p>
    <w:p w14:paraId="604894EA"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d’absence CNESST </w:t>
      </w:r>
    </w:p>
    <w:p w14:paraId="5B85B7FD"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color w:val="000000"/>
          <w:lang w:eastAsia="fr-CA"/>
        </w:rPr>
        <w:t xml:space="preserve">Nombre d’heures d’absence en retrait préventif de la travailleuse enceinte </w:t>
      </w:r>
      <w:r w:rsidRPr="00C03D5A">
        <w:rPr>
          <w:rFonts w:ascii="Arial" w:eastAsia="Times New Roman" w:hAnsi="Arial" w:cs="Arial"/>
          <w:lang w:eastAsia="fr-CA"/>
        </w:rPr>
        <w:t>ou qui allaite (RPTEA) </w:t>
      </w:r>
    </w:p>
    <w:p w14:paraId="33F03CBA"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pour autres absences parentales : toute absence parentale rémunérée autre que RPTEA </w:t>
      </w:r>
    </w:p>
    <w:p w14:paraId="225680EA"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pour les autres absences rémunérées : tout autre motif d’absence rémunérée qui n’est pas déjà indiqué plus haut, tel que les vacances, fériés, conversion de primes ou de temps supplémentaire, congés de mariage, de déménagement, de décès, de jury, etc., excluant les libérations syndicales et administratives </w:t>
      </w:r>
    </w:p>
    <w:p w14:paraId="6B9C6693" w14:textId="77777777" w:rsidR="00863218" w:rsidRPr="00C03D5A" w:rsidRDefault="00863218" w:rsidP="00372921">
      <w:pPr>
        <w:numPr>
          <w:ilvl w:val="0"/>
          <w:numId w:val="31"/>
        </w:numPr>
        <w:spacing w:after="0" w:line="240" w:lineRule="auto"/>
        <w:ind w:left="1418" w:hanging="338"/>
        <w:textAlignment w:val="baseline"/>
        <w:rPr>
          <w:rFonts w:ascii="Arial" w:eastAsia="Times New Roman" w:hAnsi="Arial" w:cs="Arial"/>
          <w:lang w:eastAsia="fr-CA"/>
        </w:rPr>
      </w:pPr>
      <w:r w:rsidRPr="00C03D5A">
        <w:rPr>
          <w:rFonts w:ascii="Arial" w:eastAsia="Times New Roman" w:hAnsi="Arial" w:cs="Arial"/>
          <w:color w:val="000000"/>
          <w:lang w:eastAsia="fr-CA"/>
        </w:rPr>
        <w:t>Nombre d’heures d’absences non rémunérées : congé sans solde et sans solde partiel, de même que les congés de maladie, vacances, fériés et autres absences qui ne sont pas rémunérées.   </w:t>
      </w:r>
    </w:p>
    <w:p w14:paraId="46AB20F8" w14:textId="2E8B2B6A" w:rsidR="000E23CB" w:rsidRPr="00C03D5A" w:rsidRDefault="00863218" w:rsidP="00372921">
      <w:pPr>
        <w:numPr>
          <w:ilvl w:val="0"/>
          <w:numId w:val="31"/>
        </w:numPr>
        <w:spacing w:after="0" w:line="240" w:lineRule="auto"/>
        <w:ind w:left="1418" w:hanging="338"/>
        <w:textAlignment w:val="baseline"/>
        <w:rPr>
          <w:rFonts w:ascii="Arial" w:eastAsia="Times New Roman" w:hAnsi="Arial" w:cs="Arial"/>
          <w:sz w:val="24"/>
          <w:szCs w:val="24"/>
          <w:u w:val="single"/>
          <w:lang w:eastAsia="fr-CA"/>
        </w:rPr>
      </w:pPr>
      <w:r w:rsidRPr="00C03D5A">
        <w:rPr>
          <w:rFonts w:ascii="Arial" w:eastAsia="Times New Roman" w:hAnsi="Arial" w:cs="Arial"/>
          <w:color w:val="000000"/>
          <w:lang w:eastAsia="fr-CA"/>
        </w:rPr>
        <w:t>Exclure les libérations syndicales ou administratives (ex : présence au Conseil d’administration, si applicable).</w:t>
      </w:r>
    </w:p>
    <w:sectPr w:rsidR="000E23CB" w:rsidRPr="00C03D5A" w:rsidSect="00432FA1">
      <w:pgSz w:w="12240" w:h="15840"/>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Auteur" w:initials="A">
    <w:p w14:paraId="65C541BA" w14:textId="77777777" w:rsidR="005A486B" w:rsidRDefault="005A486B" w:rsidP="00A8416A">
      <w:pPr>
        <w:pStyle w:val="Commentaire"/>
      </w:pPr>
      <w:r>
        <w:rPr>
          <w:rStyle w:val="Marquedecommentaire"/>
        </w:rPr>
        <w:annotationRef/>
      </w:r>
      <w:r>
        <w:t>J'ai retiré P2 et P3 étant donné OTRC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C541B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C541BA" w16cid:durableId="29904A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36C70" w14:textId="77777777" w:rsidR="00B75034" w:rsidRDefault="00B75034" w:rsidP="008E5517">
      <w:pPr>
        <w:spacing w:after="0" w:line="240" w:lineRule="auto"/>
      </w:pPr>
      <w:r>
        <w:separator/>
      </w:r>
    </w:p>
  </w:endnote>
  <w:endnote w:type="continuationSeparator" w:id="0">
    <w:p w14:paraId="7FCCCDAB" w14:textId="77777777" w:rsidR="00B75034" w:rsidRDefault="00B75034" w:rsidP="008E5517">
      <w:pPr>
        <w:spacing w:after="0" w:line="240" w:lineRule="auto"/>
      </w:pPr>
      <w:r>
        <w:continuationSeparator/>
      </w:r>
    </w:p>
  </w:endnote>
  <w:endnote w:type="continuationNotice" w:id="1">
    <w:p w14:paraId="30DF4425" w14:textId="77777777" w:rsidR="00B75034" w:rsidRDefault="00B750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Arial Nova">
    <w:charset w:val="00"/>
    <w:family w:val="swiss"/>
    <w:pitch w:val="variable"/>
    <w:sig w:usb0="0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1F6" w14:textId="77777777" w:rsidR="00B75034" w:rsidRDefault="00B75034" w:rsidP="008E5517">
      <w:pPr>
        <w:spacing w:after="0" w:line="240" w:lineRule="auto"/>
      </w:pPr>
      <w:r>
        <w:separator/>
      </w:r>
    </w:p>
  </w:footnote>
  <w:footnote w:type="continuationSeparator" w:id="0">
    <w:p w14:paraId="5E95F1B2" w14:textId="77777777" w:rsidR="00B75034" w:rsidRDefault="00B75034" w:rsidP="008E5517">
      <w:pPr>
        <w:spacing w:after="0" w:line="240" w:lineRule="auto"/>
      </w:pPr>
      <w:r>
        <w:continuationSeparator/>
      </w:r>
    </w:p>
  </w:footnote>
  <w:footnote w:type="continuationNotice" w:id="1">
    <w:p w14:paraId="1D519EAA" w14:textId="77777777" w:rsidR="00B75034" w:rsidRDefault="00B750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414449"/>
      <w:docPartObj>
        <w:docPartGallery w:val="Page Numbers (Top of Page)"/>
        <w:docPartUnique/>
      </w:docPartObj>
    </w:sdtPr>
    <w:sdtEndPr/>
    <w:sdtContent>
      <w:p w14:paraId="45E82807" w14:textId="3DAD031F" w:rsidR="00BB71E4" w:rsidRDefault="00BB71E4">
        <w:pPr>
          <w:pStyle w:val="En-tte"/>
          <w:jc w:val="right"/>
        </w:pPr>
        <w:r>
          <w:fldChar w:fldCharType="begin"/>
        </w:r>
        <w:r>
          <w:instrText>PAGE   \* MERGEFORMAT</w:instrText>
        </w:r>
        <w:r>
          <w:fldChar w:fldCharType="separate"/>
        </w:r>
        <w:r>
          <w:rPr>
            <w:lang w:val="fr-FR"/>
          </w:rPr>
          <w:t>2</w:t>
        </w:r>
        <w:r>
          <w:fldChar w:fldCharType="end"/>
        </w:r>
      </w:p>
    </w:sdtContent>
  </w:sdt>
  <w:p w14:paraId="12FF3864" w14:textId="77777777" w:rsidR="00BB71E4" w:rsidRDefault="00BB71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41257"/>
    <w:multiLevelType w:val="multilevel"/>
    <w:tmpl w:val="8DFC9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680E0A"/>
    <w:multiLevelType w:val="multilevel"/>
    <w:tmpl w:val="AEEC01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493395B"/>
    <w:multiLevelType w:val="multilevel"/>
    <w:tmpl w:val="0B760ADC"/>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035787"/>
    <w:multiLevelType w:val="multilevel"/>
    <w:tmpl w:val="1A1ADE7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D215657"/>
    <w:multiLevelType w:val="hybridMultilevel"/>
    <w:tmpl w:val="05C0D35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0EA32FE4"/>
    <w:multiLevelType w:val="hybridMultilevel"/>
    <w:tmpl w:val="DC86B05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14664CFD"/>
    <w:multiLevelType w:val="hybridMultilevel"/>
    <w:tmpl w:val="ED5436EC"/>
    <w:lvl w:ilvl="0" w:tplc="A8EC1444">
      <w:start w:val="1"/>
      <w:numFmt w:val="lowerLetter"/>
      <w:lvlText w:val="%1."/>
      <w:lvlJc w:val="left"/>
      <w:pPr>
        <w:ind w:left="1636" w:hanging="360"/>
      </w:pPr>
    </w:lvl>
    <w:lvl w:ilvl="1" w:tplc="0C0C0019" w:tentative="1">
      <w:start w:val="1"/>
      <w:numFmt w:val="lowerLetter"/>
      <w:lvlText w:val="%2."/>
      <w:lvlJc w:val="left"/>
      <w:pPr>
        <w:ind w:left="2356" w:hanging="360"/>
      </w:pPr>
    </w:lvl>
    <w:lvl w:ilvl="2" w:tplc="0C0C001B" w:tentative="1">
      <w:start w:val="1"/>
      <w:numFmt w:val="lowerRoman"/>
      <w:lvlText w:val="%3."/>
      <w:lvlJc w:val="right"/>
      <w:pPr>
        <w:ind w:left="3076" w:hanging="180"/>
      </w:pPr>
    </w:lvl>
    <w:lvl w:ilvl="3" w:tplc="0C0C000F" w:tentative="1">
      <w:start w:val="1"/>
      <w:numFmt w:val="decimal"/>
      <w:lvlText w:val="%4."/>
      <w:lvlJc w:val="left"/>
      <w:pPr>
        <w:ind w:left="3796" w:hanging="360"/>
      </w:pPr>
    </w:lvl>
    <w:lvl w:ilvl="4" w:tplc="0C0C0019" w:tentative="1">
      <w:start w:val="1"/>
      <w:numFmt w:val="lowerLetter"/>
      <w:lvlText w:val="%5."/>
      <w:lvlJc w:val="left"/>
      <w:pPr>
        <w:ind w:left="4516" w:hanging="360"/>
      </w:pPr>
    </w:lvl>
    <w:lvl w:ilvl="5" w:tplc="0C0C001B" w:tentative="1">
      <w:start w:val="1"/>
      <w:numFmt w:val="lowerRoman"/>
      <w:lvlText w:val="%6."/>
      <w:lvlJc w:val="right"/>
      <w:pPr>
        <w:ind w:left="5236" w:hanging="180"/>
      </w:pPr>
    </w:lvl>
    <w:lvl w:ilvl="6" w:tplc="0C0C000F" w:tentative="1">
      <w:start w:val="1"/>
      <w:numFmt w:val="decimal"/>
      <w:lvlText w:val="%7."/>
      <w:lvlJc w:val="left"/>
      <w:pPr>
        <w:ind w:left="5956" w:hanging="360"/>
      </w:pPr>
    </w:lvl>
    <w:lvl w:ilvl="7" w:tplc="0C0C0019" w:tentative="1">
      <w:start w:val="1"/>
      <w:numFmt w:val="lowerLetter"/>
      <w:lvlText w:val="%8."/>
      <w:lvlJc w:val="left"/>
      <w:pPr>
        <w:ind w:left="6676" w:hanging="360"/>
      </w:pPr>
    </w:lvl>
    <w:lvl w:ilvl="8" w:tplc="0C0C001B" w:tentative="1">
      <w:start w:val="1"/>
      <w:numFmt w:val="lowerRoman"/>
      <w:lvlText w:val="%9."/>
      <w:lvlJc w:val="right"/>
      <w:pPr>
        <w:ind w:left="7396" w:hanging="180"/>
      </w:pPr>
    </w:lvl>
  </w:abstractNum>
  <w:abstractNum w:abstractNumId="7" w15:restartNumberingAfterBreak="0">
    <w:nsid w:val="1467693E"/>
    <w:multiLevelType w:val="multilevel"/>
    <w:tmpl w:val="5D5C16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86802CB"/>
    <w:multiLevelType w:val="multilevel"/>
    <w:tmpl w:val="ABEA9B7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B09700E"/>
    <w:multiLevelType w:val="multilevel"/>
    <w:tmpl w:val="38A2FA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1FC46843"/>
    <w:multiLevelType w:val="multilevel"/>
    <w:tmpl w:val="23E460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1213A23"/>
    <w:multiLevelType w:val="multilevel"/>
    <w:tmpl w:val="4150FA9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35074EB"/>
    <w:multiLevelType w:val="multilevel"/>
    <w:tmpl w:val="37B233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3AE022B"/>
    <w:multiLevelType w:val="multilevel"/>
    <w:tmpl w:val="D61EE4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F0F0296"/>
    <w:multiLevelType w:val="multilevel"/>
    <w:tmpl w:val="A3DCC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6C5EAC"/>
    <w:multiLevelType w:val="multilevel"/>
    <w:tmpl w:val="4C129F0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0F203EB"/>
    <w:multiLevelType w:val="multilevel"/>
    <w:tmpl w:val="F578A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7F86C91"/>
    <w:multiLevelType w:val="multilevel"/>
    <w:tmpl w:val="7BC24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9C91F84"/>
    <w:multiLevelType w:val="multilevel"/>
    <w:tmpl w:val="6B38C58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9FC4016"/>
    <w:multiLevelType w:val="multilevel"/>
    <w:tmpl w:val="9EA46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1E64F94"/>
    <w:multiLevelType w:val="multilevel"/>
    <w:tmpl w:val="55F6520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43D085D"/>
    <w:multiLevelType w:val="multilevel"/>
    <w:tmpl w:val="273CA1E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A415237"/>
    <w:multiLevelType w:val="hybridMultilevel"/>
    <w:tmpl w:val="A426F64C"/>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23" w15:restartNumberingAfterBreak="0">
    <w:nsid w:val="4A7366A4"/>
    <w:multiLevelType w:val="multilevel"/>
    <w:tmpl w:val="D3F29224"/>
    <w:lvl w:ilvl="0">
      <w:start w:val="1"/>
      <w:numFmt w:val="lowerLetter"/>
      <w:lvlText w:val="%1."/>
      <w:lvlJc w:val="left"/>
      <w:pPr>
        <w:tabs>
          <w:tab w:val="num" w:pos="1636"/>
        </w:tabs>
        <w:ind w:left="1636" w:hanging="360"/>
      </w:pPr>
    </w:lvl>
    <w:lvl w:ilvl="1" w:tentative="1">
      <w:start w:val="1"/>
      <w:numFmt w:val="lowerLetter"/>
      <w:lvlText w:val="%2."/>
      <w:lvlJc w:val="left"/>
      <w:pPr>
        <w:tabs>
          <w:tab w:val="num" w:pos="2356"/>
        </w:tabs>
        <w:ind w:left="2356" w:hanging="360"/>
      </w:pPr>
    </w:lvl>
    <w:lvl w:ilvl="2" w:tentative="1">
      <w:start w:val="1"/>
      <w:numFmt w:val="lowerLetter"/>
      <w:lvlText w:val="%3."/>
      <w:lvlJc w:val="left"/>
      <w:pPr>
        <w:tabs>
          <w:tab w:val="num" w:pos="3076"/>
        </w:tabs>
        <w:ind w:left="3076" w:hanging="360"/>
      </w:pPr>
    </w:lvl>
    <w:lvl w:ilvl="3" w:tentative="1">
      <w:start w:val="1"/>
      <w:numFmt w:val="lowerLetter"/>
      <w:lvlText w:val="%4."/>
      <w:lvlJc w:val="left"/>
      <w:pPr>
        <w:tabs>
          <w:tab w:val="num" w:pos="3796"/>
        </w:tabs>
        <w:ind w:left="3796" w:hanging="360"/>
      </w:pPr>
    </w:lvl>
    <w:lvl w:ilvl="4" w:tentative="1">
      <w:start w:val="1"/>
      <w:numFmt w:val="lowerLetter"/>
      <w:lvlText w:val="%5."/>
      <w:lvlJc w:val="left"/>
      <w:pPr>
        <w:tabs>
          <w:tab w:val="num" w:pos="4516"/>
        </w:tabs>
        <w:ind w:left="4516" w:hanging="360"/>
      </w:pPr>
    </w:lvl>
    <w:lvl w:ilvl="5" w:tentative="1">
      <w:start w:val="1"/>
      <w:numFmt w:val="lowerLetter"/>
      <w:lvlText w:val="%6."/>
      <w:lvlJc w:val="left"/>
      <w:pPr>
        <w:tabs>
          <w:tab w:val="num" w:pos="5236"/>
        </w:tabs>
        <w:ind w:left="5236" w:hanging="360"/>
      </w:pPr>
    </w:lvl>
    <w:lvl w:ilvl="6" w:tentative="1">
      <w:start w:val="1"/>
      <w:numFmt w:val="lowerLetter"/>
      <w:lvlText w:val="%7."/>
      <w:lvlJc w:val="left"/>
      <w:pPr>
        <w:tabs>
          <w:tab w:val="num" w:pos="5956"/>
        </w:tabs>
        <w:ind w:left="5956" w:hanging="360"/>
      </w:pPr>
    </w:lvl>
    <w:lvl w:ilvl="7" w:tentative="1">
      <w:start w:val="1"/>
      <w:numFmt w:val="lowerLetter"/>
      <w:lvlText w:val="%8."/>
      <w:lvlJc w:val="left"/>
      <w:pPr>
        <w:tabs>
          <w:tab w:val="num" w:pos="6676"/>
        </w:tabs>
        <w:ind w:left="6676" w:hanging="360"/>
      </w:pPr>
    </w:lvl>
    <w:lvl w:ilvl="8" w:tentative="1">
      <w:start w:val="1"/>
      <w:numFmt w:val="lowerLetter"/>
      <w:lvlText w:val="%9."/>
      <w:lvlJc w:val="left"/>
      <w:pPr>
        <w:tabs>
          <w:tab w:val="num" w:pos="7396"/>
        </w:tabs>
        <w:ind w:left="7396" w:hanging="360"/>
      </w:pPr>
    </w:lvl>
  </w:abstractNum>
  <w:abstractNum w:abstractNumId="24" w15:restartNumberingAfterBreak="0">
    <w:nsid w:val="4E090344"/>
    <w:multiLevelType w:val="multilevel"/>
    <w:tmpl w:val="F250B0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584F2990"/>
    <w:multiLevelType w:val="multilevel"/>
    <w:tmpl w:val="4524C8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9BB3572"/>
    <w:multiLevelType w:val="multilevel"/>
    <w:tmpl w:val="15E4243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DE30ED2"/>
    <w:multiLevelType w:val="multilevel"/>
    <w:tmpl w:val="9ADC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DE90B54"/>
    <w:multiLevelType w:val="multilevel"/>
    <w:tmpl w:val="9B069E0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68A0063F"/>
    <w:multiLevelType w:val="hybridMultilevel"/>
    <w:tmpl w:val="79D6625A"/>
    <w:lvl w:ilvl="0" w:tplc="0C0C0017">
      <w:start w:val="1"/>
      <w:numFmt w:val="lowerLetter"/>
      <w:lvlText w:val="%1)"/>
      <w:lvlJc w:val="left"/>
      <w:pPr>
        <w:ind w:left="2160" w:hanging="360"/>
      </w:pPr>
    </w:lvl>
    <w:lvl w:ilvl="1" w:tplc="0C0C0019" w:tentative="1">
      <w:start w:val="1"/>
      <w:numFmt w:val="lowerLetter"/>
      <w:lvlText w:val="%2."/>
      <w:lvlJc w:val="left"/>
      <w:pPr>
        <w:ind w:left="2880" w:hanging="360"/>
      </w:pPr>
    </w:lvl>
    <w:lvl w:ilvl="2" w:tplc="0C0C001B" w:tentative="1">
      <w:start w:val="1"/>
      <w:numFmt w:val="lowerRoman"/>
      <w:lvlText w:val="%3."/>
      <w:lvlJc w:val="right"/>
      <w:pPr>
        <w:ind w:left="3600" w:hanging="180"/>
      </w:pPr>
    </w:lvl>
    <w:lvl w:ilvl="3" w:tplc="0C0C000F" w:tentative="1">
      <w:start w:val="1"/>
      <w:numFmt w:val="decimal"/>
      <w:lvlText w:val="%4."/>
      <w:lvlJc w:val="left"/>
      <w:pPr>
        <w:ind w:left="4320" w:hanging="360"/>
      </w:pPr>
    </w:lvl>
    <w:lvl w:ilvl="4" w:tplc="0C0C0019" w:tentative="1">
      <w:start w:val="1"/>
      <w:numFmt w:val="lowerLetter"/>
      <w:lvlText w:val="%5."/>
      <w:lvlJc w:val="left"/>
      <w:pPr>
        <w:ind w:left="5040" w:hanging="360"/>
      </w:pPr>
    </w:lvl>
    <w:lvl w:ilvl="5" w:tplc="0C0C001B" w:tentative="1">
      <w:start w:val="1"/>
      <w:numFmt w:val="lowerRoman"/>
      <w:lvlText w:val="%6."/>
      <w:lvlJc w:val="right"/>
      <w:pPr>
        <w:ind w:left="5760" w:hanging="180"/>
      </w:pPr>
    </w:lvl>
    <w:lvl w:ilvl="6" w:tplc="0C0C000F" w:tentative="1">
      <w:start w:val="1"/>
      <w:numFmt w:val="decimal"/>
      <w:lvlText w:val="%7."/>
      <w:lvlJc w:val="left"/>
      <w:pPr>
        <w:ind w:left="6480" w:hanging="360"/>
      </w:pPr>
    </w:lvl>
    <w:lvl w:ilvl="7" w:tplc="0C0C0019" w:tentative="1">
      <w:start w:val="1"/>
      <w:numFmt w:val="lowerLetter"/>
      <w:lvlText w:val="%8."/>
      <w:lvlJc w:val="left"/>
      <w:pPr>
        <w:ind w:left="7200" w:hanging="360"/>
      </w:pPr>
    </w:lvl>
    <w:lvl w:ilvl="8" w:tplc="0C0C001B" w:tentative="1">
      <w:start w:val="1"/>
      <w:numFmt w:val="lowerRoman"/>
      <w:lvlText w:val="%9."/>
      <w:lvlJc w:val="right"/>
      <w:pPr>
        <w:ind w:left="7920" w:hanging="180"/>
      </w:pPr>
    </w:lvl>
  </w:abstractNum>
  <w:abstractNum w:abstractNumId="30" w15:restartNumberingAfterBreak="0">
    <w:nsid w:val="6D425C7B"/>
    <w:multiLevelType w:val="multilevel"/>
    <w:tmpl w:val="65D04DA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F7111D1"/>
    <w:multiLevelType w:val="multilevel"/>
    <w:tmpl w:val="7E3C344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715D3D5E"/>
    <w:multiLevelType w:val="multilevel"/>
    <w:tmpl w:val="0C5EED0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743204C4"/>
    <w:multiLevelType w:val="hybridMultilevel"/>
    <w:tmpl w:val="5D3C5FA0"/>
    <w:lvl w:ilvl="0" w:tplc="A8EC1444">
      <w:start w:val="1"/>
      <w:numFmt w:val="lowerLetter"/>
      <w:lvlText w:val="%1."/>
      <w:lvlJc w:val="left"/>
      <w:pPr>
        <w:ind w:left="720" w:hanging="360"/>
      </w:pPr>
    </w:lvl>
    <w:lvl w:ilvl="1" w:tplc="D0AAA312">
      <w:start w:val="1"/>
      <w:numFmt w:val="lowerLetter"/>
      <w:lvlText w:val="%2."/>
      <w:lvlJc w:val="left"/>
      <w:pPr>
        <w:ind w:left="1440" w:hanging="360"/>
      </w:pPr>
    </w:lvl>
    <w:lvl w:ilvl="2" w:tplc="990E2E60">
      <w:start w:val="1"/>
      <w:numFmt w:val="lowerRoman"/>
      <w:lvlText w:val="%3."/>
      <w:lvlJc w:val="right"/>
      <w:pPr>
        <w:ind w:left="2160" w:hanging="180"/>
      </w:pPr>
    </w:lvl>
    <w:lvl w:ilvl="3" w:tplc="6BCC006E">
      <w:start w:val="1"/>
      <w:numFmt w:val="decimal"/>
      <w:lvlText w:val="%4."/>
      <w:lvlJc w:val="left"/>
      <w:pPr>
        <w:ind w:left="2880" w:hanging="360"/>
      </w:pPr>
    </w:lvl>
    <w:lvl w:ilvl="4" w:tplc="C7DA8CA8">
      <w:start w:val="1"/>
      <w:numFmt w:val="lowerLetter"/>
      <w:lvlText w:val="%5."/>
      <w:lvlJc w:val="left"/>
      <w:pPr>
        <w:ind w:left="3600" w:hanging="360"/>
      </w:pPr>
    </w:lvl>
    <w:lvl w:ilvl="5" w:tplc="A080C228">
      <w:start w:val="1"/>
      <w:numFmt w:val="lowerRoman"/>
      <w:lvlText w:val="%6."/>
      <w:lvlJc w:val="right"/>
      <w:pPr>
        <w:ind w:left="4320" w:hanging="180"/>
      </w:pPr>
    </w:lvl>
    <w:lvl w:ilvl="6" w:tplc="23828472">
      <w:start w:val="1"/>
      <w:numFmt w:val="decimal"/>
      <w:lvlText w:val="%7."/>
      <w:lvlJc w:val="left"/>
      <w:pPr>
        <w:ind w:left="5040" w:hanging="360"/>
      </w:pPr>
    </w:lvl>
    <w:lvl w:ilvl="7" w:tplc="9CC0ED86">
      <w:start w:val="1"/>
      <w:numFmt w:val="lowerLetter"/>
      <w:lvlText w:val="%8."/>
      <w:lvlJc w:val="left"/>
      <w:pPr>
        <w:ind w:left="5760" w:hanging="360"/>
      </w:pPr>
    </w:lvl>
    <w:lvl w:ilvl="8" w:tplc="F4F2B162">
      <w:start w:val="1"/>
      <w:numFmt w:val="lowerRoman"/>
      <w:lvlText w:val="%9."/>
      <w:lvlJc w:val="right"/>
      <w:pPr>
        <w:ind w:left="6480" w:hanging="180"/>
      </w:pPr>
    </w:lvl>
  </w:abstractNum>
  <w:abstractNum w:abstractNumId="34" w15:restartNumberingAfterBreak="0">
    <w:nsid w:val="7916076C"/>
    <w:multiLevelType w:val="multilevel"/>
    <w:tmpl w:val="F1F2769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956792979">
    <w:abstractNumId w:val="33"/>
  </w:num>
  <w:num w:numId="2" w16cid:durableId="72551899">
    <w:abstractNumId w:val="10"/>
  </w:num>
  <w:num w:numId="3" w16cid:durableId="758411595">
    <w:abstractNumId w:val="32"/>
  </w:num>
  <w:num w:numId="4" w16cid:durableId="1278756001">
    <w:abstractNumId w:val="4"/>
  </w:num>
  <w:num w:numId="5" w16cid:durableId="2073575914">
    <w:abstractNumId w:val="14"/>
  </w:num>
  <w:num w:numId="6" w16cid:durableId="1895462528">
    <w:abstractNumId w:val="0"/>
  </w:num>
  <w:num w:numId="7" w16cid:durableId="1821115328">
    <w:abstractNumId w:val="19"/>
  </w:num>
  <w:num w:numId="8" w16cid:durableId="159927316">
    <w:abstractNumId w:val="24"/>
  </w:num>
  <w:num w:numId="9" w16cid:durableId="1893882103">
    <w:abstractNumId w:val="11"/>
  </w:num>
  <w:num w:numId="10" w16cid:durableId="1340348904">
    <w:abstractNumId w:val="30"/>
  </w:num>
  <w:num w:numId="11" w16cid:durableId="174538214">
    <w:abstractNumId w:val="25"/>
  </w:num>
  <w:num w:numId="12" w16cid:durableId="1775512596">
    <w:abstractNumId w:val="26"/>
  </w:num>
  <w:num w:numId="13" w16cid:durableId="1117717705">
    <w:abstractNumId w:val="3"/>
  </w:num>
  <w:num w:numId="14" w16cid:durableId="1329862496">
    <w:abstractNumId w:val="1"/>
  </w:num>
  <w:num w:numId="15" w16cid:durableId="1811702103">
    <w:abstractNumId w:val="8"/>
  </w:num>
  <w:num w:numId="16" w16cid:durableId="214007217">
    <w:abstractNumId w:val="18"/>
  </w:num>
  <w:num w:numId="17" w16cid:durableId="1147286547">
    <w:abstractNumId w:val="23"/>
  </w:num>
  <w:num w:numId="18" w16cid:durableId="1844467660">
    <w:abstractNumId w:val="12"/>
  </w:num>
  <w:num w:numId="19" w16cid:durableId="80877775">
    <w:abstractNumId w:val="20"/>
  </w:num>
  <w:num w:numId="20" w16cid:durableId="1702976021">
    <w:abstractNumId w:val="13"/>
  </w:num>
  <w:num w:numId="21" w16cid:durableId="412747578">
    <w:abstractNumId w:val="31"/>
  </w:num>
  <w:num w:numId="22" w16cid:durableId="1590432912">
    <w:abstractNumId w:val="34"/>
  </w:num>
  <w:num w:numId="23" w16cid:durableId="676200484">
    <w:abstractNumId w:val="7"/>
  </w:num>
  <w:num w:numId="24" w16cid:durableId="13315167">
    <w:abstractNumId w:val="2"/>
  </w:num>
  <w:num w:numId="25" w16cid:durableId="942612068">
    <w:abstractNumId w:val="15"/>
  </w:num>
  <w:num w:numId="26" w16cid:durableId="419181646">
    <w:abstractNumId w:val="21"/>
  </w:num>
  <w:num w:numId="27" w16cid:durableId="1015499192">
    <w:abstractNumId w:val="27"/>
  </w:num>
  <w:num w:numId="28" w16cid:durableId="1647972548">
    <w:abstractNumId w:val="9"/>
  </w:num>
  <w:num w:numId="29" w16cid:durableId="1927222592">
    <w:abstractNumId w:val="17"/>
  </w:num>
  <w:num w:numId="30" w16cid:durableId="2067095658">
    <w:abstractNumId w:val="28"/>
  </w:num>
  <w:num w:numId="31" w16cid:durableId="500124537">
    <w:abstractNumId w:val="16"/>
  </w:num>
  <w:num w:numId="32" w16cid:durableId="2003654303">
    <w:abstractNumId w:val="22"/>
  </w:num>
  <w:num w:numId="33" w16cid:durableId="1839274612">
    <w:abstractNumId w:val="5"/>
  </w:num>
  <w:num w:numId="34" w16cid:durableId="1912156338">
    <w:abstractNumId w:val="29"/>
  </w:num>
  <w:num w:numId="35" w16cid:durableId="1451391561">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517"/>
    <w:rsid w:val="00002DEF"/>
    <w:rsid w:val="0000592C"/>
    <w:rsid w:val="0003603F"/>
    <w:rsid w:val="000401F5"/>
    <w:rsid w:val="000502EA"/>
    <w:rsid w:val="0006640E"/>
    <w:rsid w:val="00070692"/>
    <w:rsid w:val="00085F51"/>
    <w:rsid w:val="000B2A76"/>
    <w:rsid w:val="000D0B5E"/>
    <w:rsid w:val="000D6E50"/>
    <w:rsid w:val="000E1EB6"/>
    <w:rsid w:val="000E23CB"/>
    <w:rsid w:val="000E3F5A"/>
    <w:rsid w:val="000F3BCC"/>
    <w:rsid w:val="000F7539"/>
    <w:rsid w:val="000F7CE1"/>
    <w:rsid w:val="00100CE1"/>
    <w:rsid w:val="001127DF"/>
    <w:rsid w:val="0013520D"/>
    <w:rsid w:val="00143034"/>
    <w:rsid w:val="0014358B"/>
    <w:rsid w:val="00144356"/>
    <w:rsid w:val="001457A7"/>
    <w:rsid w:val="001637F0"/>
    <w:rsid w:val="00165DFD"/>
    <w:rsid w:val="00174591"/>
    <w:rsid w:val="001753AD"/>
    <w:rsid w:val="00186DD3"/>
    <w:rsid w:val="001A3CB4"/>
    <w:rsid w:val="001A6C5A"/>
    <w:rsid w:val="001C3605"/>
    <w:rsid w:val="001C7A7C"/>
    <w:rsid w:val="001D17EF"/>
    <w:rsid w:val="001D495D"/>
    <w:rsid w:val="001E4B08"/>
    <w:rsid w:val="001F2FCB"/>
    <w:rsid w:val="00201E94"/>
    <w:rsid w:val="00210593"/>
    <w:rsid w:val="0022688C"/>
    <w:rsid w:val="00230255"/>
    <w:rsid w:val="00230A06"/>
    <w:rsid w:val="00241D88"/>
    <w:rsid w:val="00276A6F"/>
    <w:rsid w:val="00283787"/>
    <w:rsid w:val="002854B4"/>
    <w:rsid w:val="002857CB"/>
    <w:rsid w:val="002931F5"/>
    <w:rsid w:val="0029381A"/>
    <w:rsid w:val="002A420D"/>
    <w:rsid w:val="002C088E"/>
    <w:rsid w:val="002C39BB"/>
    <w:rsid w:val="002E0165"/>
    <w:rsid w:val="002E018A"/>
    <w:rsid w:val="002E4E19"/>
    <w:rsid w:val="002F40CF"/>
    <w:rsid w:val="002F55D6"/>
    <w:rsid w:val="002F6562"/>
    <w:rsid w:val="00303DAA"/>
    <w:rsid w:val="00313D61"/>
    <w:rsid w:val="00322434"/>
    <w:rsid w:val="0034406A"/>
    <w:rsid w:val="0034504D"/>
    <w:rsid w:val="00345202"/>
    <w:rsid w:val="00352CDC"/>
    <w:rsid w:val="003650E7"/>
    <w:rsid w:val="00372921"/>
    <w:rsid w:val="003807C1"/>
    <w:rsid w:val="00381548"/>
    <w:rsid w:val="003854AA"/>
    <w:rsid w:val="00390623"/>
    <w:rsid w:val="00392C29"/>
    <w:rsid w:val="003A2472"/>
    <w:rsid w:val="003A3645"/>
    <w:rsid w:val="003A37DC"/>
    <w:rsid w:val="003A5A0E"/>
    <w:rsid w:val="003A727C"/>
    <w:rsid w:val="003B2817"/>
    <w:rsid w:val="003C1A01"/>
    <w:rsid w:val="003C39D4"/>
    <w:rsid w:val="003C7CEF"/>
    <w:rsid w:val="003E653A"/>
    <w:rsid w:val="003F1752"/>
    <w:rsid w:val="003F2E99"/>
    <w:rsid w:val="003F4E6E"/>
    <w:rsid w:val="003F5EFD"/>
    <w:rsid w:val="004004A9"/>
    <w:rsid w:val="004101D9"/>
    <w:rsid w:val="00415351"/>
    <w:rsid w:val="00422D79"/>
    <w:rsid w:val="00432FA1"/>
    <w:rsid w:val="0043603C"/>
    <w:rsid w:val="0044458D"/>
    <w:rsid w:val="004520C9"/>
    <w:rsid w:val="004535ED"/>
    <w:rsid w:val="00457DBD"/>
    <w:rsid w:val="0046395F"/>
    <w:rsid w:val="00471280"/>
    <w:rsid w:val="00480629"/>
    <w:rsid w:val="00482709"/>
    <w:rsid w:val="00482BA7"/>
    <w:rsid w:val="004841EA"/>
    <w:rsid w:val="004875B5"/>
    <w:rsid w:val="00495CC6"/>
    <w:rsid w:val="004A0DF3"/>
    <w:rsid w:val="004A6AD8"/>
    <w:rsid w:val="004A7E10"/>
    <w:rsid w:val="004B1502"/>
    <w:rsid w:val="004B37F5"/>
    <w:rsid w:val="004B4478"/>
    <w:rsid w:val="004B4B3A"/>
    <w:rsid w:val="004C0718"/>
    <w:rsid w:val="004C15C1"/>
    <w:rsid w:val="004D55AB"/>
    <w:rsid w:val="004D5D21"/>
    <w:rsid w:val="004F41BD"/>
    <w:rsid w:val="004F6629"/>
    <w:rsid w:val="005100CF"/>
    <w:rsid w:val="00511197"/>
    <w:rsid w:val="0051308F"/>
    <w:rsid w:val="005135A2"/>
    <w:rsid w:val="005323BA"/>
    <w:rsid w:val="00533C42"/>
    <w:rsid w:val="00542EDD"/>
    <w:rsid w:val="005554A7"/>
    <w:rsid w:val="00565AB3"/>
    <w:rsid w:val="00571FC2"/>
    <w:rsid w:val="00585332"/>
    <w:rsid w:val="00592F4B"/>
    <w:rsid w:val="005935F8"/>
    <w:rsid w:val="005937C4"/>
    <w:rsid w:val="00593C3C"/>
    <w:rsid w:val="005A486B"/>
    <w:rsid w:val="005A6D21"/>
    <w:rsid w:val="005B66B0"/>
    <w:rsid w:val="005C0CCA"/>
    <w:rsid w:val="005C4D42"/>
    <w:rsid w:val="005D0903"/>
    <w:rsid w:val="005D4075"/>
    <w:rsid w:val="005D5100"/>
    <w:rsid w:val="005E1F73"/>
    <w:rsid w:val="005E36FD"/>
    <w:rsid w:val="005F3F52"/>
    <w:rsid w:val="005F5805"/>
    <w:rsid w:val="00606938"/>
    <w:rsid w:val="00612D5D"/>
    <w:rsid w:val="00622905"/>
    <w:rsid w:val="006254DF"/>
    <w:rsid w:val="00640021"/>
    <w:rsid w:val="00642C07"/>
    <w:rsid w:val="0066129D"/>
    <w:rsid w:val="0066432E"/>
    <w:rsid w:val="0067497B"/>
    <w:rsid w:val="00683238"/>
    <w:rsid w:val="006864E2"/>
    <w:rsid w:val="006A3A00"/>
    <w:rsid w:val="006B135E"/>
    <w:rsid w:val="006B2E15"/>
    <w:rsid w:val="006B3016"/>
    <w:rsid w:val="006C1361"/>
    <w:rsid w:val="006C1810"/>
    <w:rsid w:val="006C4F95"/>
    <w:rsid w:val="006C7C46"/>
    <w:rsid w:val="006D33B7"/>
    <w:rsid w:val="006E0DCF"/>
    <w:rsid w:val="006E26CD"/>
    <w:rsid w:val="006E61FA"/>
    <w:rsid w:val="007002BC"/>
    <w:rsid w:val="0070464C"/>
    <w:rsid w:val="00723657"/>
    <w:rsid w:val="007262E1"/>
    <w:rsid w:val="00731AF9"/>
    <w:rsid w:val="007408B8"/>
    <w:rsid w:val="007448BF"/>
    <w:rsid w:val="007470EC"/>
    <w:rsid w:val="00761043"/>
    <w:rsid w:val="007768E6"/>
    <w:rsid w:val="00785255"/>
    <w:rsid w:val="0079120D"/>
    <w:rsid w:val="00795DFE"/>
    <w:rsid w:val="007A2138"/>
    <w:rsid w:val="007E1C5C"/>
    <w:rsid w:val="007F1D88"/>
    <w:rsid w:val="007F7DAD"/>
    <w:rsid w:val="00800FF0"/>
    <w:rsid w:val="00803B84"/>
    <w:rsid w:val="00806F5F"/>
    <w:rsid w:val="008161E5"/>
    <w:rsid w:val="00816551"/>
    <w:rsid w:val="00824774"/>
    <w:rsid w:val="00830EB6"/>
    <w:rsid w:val="00836AE3"/>
    <w:rsid w:val="00840F9D"/>
    <w:rsid w:val="008508FC"/>
    <w:rsid w:val="00856CEC"/>
    <w:rsid w:val="008571EB"/>
    <w:rsid w:val="00863218"/>
    <w:rsid w:val="00872825"/>
    <w:rsid w:val="00872853"/>
    <w:rsid w:val="00874FEC"/>
    <w:rsid w:val="00877740"/>
    <w:rsid w:val="008816ED"/>
    <w:rsid w:val="00883D04"/>
    <w:rsid w:val="00885BEF"/>
    <w:rsid w:val="008A1233"/>
    <w:rsid w:val="008A4C82"/>
    <w:rsid w:val="008B1E60"/>
    <w:rsid w:val="008B506C"/>
    <w:rsid w:val="008C31A8"/>
    <w:rsid w:val="008D00AE"/>
    <w:rsid w:val="008D4B0E"/>
    <w:rsid w:val="008D691C"/>
    <w:rsid w:val="008E1CD8"/>
    <w:rsid w:val="008E5517"/>
    <w:rsid w:val="008F0AF1"/>
    <w:rsid w:val="008F61A4"/>
    <w:rsid w:val="009020B1"/>
    <w:rsid w:val="00917AF5"/>
    <w:rsid w:val="00924169"/>
    <w:rsid w:val="00925D7B"/>
    <w:rsid w:val="0093054D"/>
    <w:rsid w:val="00943276"/>
    <w:rsid w:val="00957962"/>
    <w:rsid w:val="00964FF6"/>
    <w:rsid w:val="00977767"/>
    <w:rsid w:val="00981945"/>
    <w:rsid w:val="00987067"/>
    <w:rsid w:val="009922E4"/>
    <w:rsid w:val="009A3835"/>
    <w:rsid w:val="009A4AC9"/>
    <w:rsid w:val="009A5211"/>
    <w:rsid w:val="009A5EB0"/>
    <w:rsid w:val="009B51A0"/>
    <w:rsid w:val="009C4FC7"/>
    <w:rsid w:val="009C7CB4"/>
    <w:rsid w:val="009D7A6E"/>
    <w:rsid w:val="009E0E39"/>
    <w:rsid w:val="009E16BF"/>
    <w:rsid w:val="009E73C9"/>
    <w:rsid w:val="009E7C32"/>
    <w:rsid w:val="00A00C5A"/>
    <w:rsid w:val="00A12D80"/>
    <w:rsid w:val="00A1426A"/>
    <w:rsid w:val="00A145D0"/>
    <w:rsid w:val="00A222E3"/>
    <w:rsid w:val="00A30C1A"/>
    <w:rsid w:val="00A31198"/>
    <w:rsid w:val="00A33F87"/>
    <w:rsid w:val="00A40DCD"/>
    <w:rsid w:val="00A4617C"/>
    <w:rsid w:val="00A5133C"/>
    <w:rsid w:val="00A51AFB"/>
    <w:rsid w:val="00A62362"/>
    <w:rsid w:val="00A66AD3"/>
    <w:rsid w:val="00A80821"/>
    <w:rsid w:val="00A93FF5"/>
    <w:rsid w:val="00A9468F"/>
    <w:rsid w:val="00AA4CE8"/>
    <w:rsid w:val="00AB0BC8"/>
    <w:rsid w:val="00AB2907"/>
    <w:rsid w:val="00AB5CED"/>
    <w:rsid w:val="00AB6D01"/>
    <w:rsid w:val="00AC5087"/>
    <w:rsid w:val="00AD2B64"/>
    <w:rsid w:val="00AD4F95"/>
    <w:rsid w:val="00AE3914"/>
    <w:rsid w:val="00AE4C1B"/>
    <w:rsid w:val="00AE5691"/>
    <w:rsid w:val="00AE7A30"/>
    <w:rsid w:val="00B02DCE"/>
    <w:rsid w:val="00B03369"/>
    <w:rsid w:val="00B12D00"/>
    <w:rsid w:val="00B12E93"/>
    <w:rsid w:val="00B165E5"/>
    <w:rsid w:val="00B45D97"/>
    <w:rsid w:val="00B46A81"/>
    <w:rsid w:val="00B54081"/>
    <w:rsid w:val="00B75034"/>
    <w:rsid w:val="00B81171"/>
    <w:rsid w:val="00B836AD"/>
    <w:rsid w:val="00B91173"/>
    <w:rsid w:val="00B9336E"/>
    <w:rsid w:val="00BB20AA"/>
    <w:rsid w:val="00BB21B8"/>
    <w:rsid w:val="00BB4D8D"/>
    <w:rsid w:val="00BB5967"/>
    <w:rsid w:val="00BB71E4"/>
    <w:rsid w:val="00BC38FF"/>
    <w:rsid w:val="00BC47B1"/>
    <w:rsid w:val="00BC679D"/>
    <w:rsid w:val="00BD1003"/>
    <w:rsid w:val="00BD13D8"/>
    <w:rsid w:val="00BD4794"/>
    <w:rsid w:val="00BE40AF"/>
    <w:rsid w:val="00BF0C69"/>
    <w:rsid w:val="00BF15E1"/>
    <w:rsid w:val="00C039F5"/>
    <w:rsid w:val="00C03D5A"/>
    <w:rsid w:val="00C05442"/>
    <w:rsid w:val="00C22897"/>
    <w:rsid w:val="00C24C0F"/>
    <w:rsid w:val="00C251B2"/>
    <w:rsid w:val="00C26415"/>
    <w:rsid w:val="00C26CA9"/>
    <w:rsid w:val="00C27609"/>
    <w:rsid w:val="00C3404F"/>
    <w:rsid w:val="00C36312"/>
    <w:rsid w:val="00C36489"/>
    <w:rsid w:val="00C4338C"/>
    <w:rsid w:val="00C550C9"/>
    <w:rsid w:val="00C87D46"/>
    <w:rsid w:val="00C93AC3"/>
    <w:rsid w:val="00CA1F9A"/>
    <w:rsid w:val="00CB0682"/>
    <w:rsid w:val="00CB1D48"/>
    <w:rsid w:val="00CD3F52"/>
    <w:rsid w:val="00CE1B5F"/>
    <w:rsid w:val="00CE5600"/>
    <w:rsid w:val="00CE6DF9"/>
    <w:rsid w:val="00CF6F1C"/>
    <w:rsid w:val="00D1374B"/>
    <w:rsid w:val="00D16412"/>
    <w:rsid w:val="00D17E2E"/>
    <w:rsid w:val="00D305F1"/>
    <w:rsid w:val="00D40594"/>
    <w:rsid w:val="00D4182B"/>
    <w:rsid w:val="00D464D8"/>
    <w:rsid w:val="00D50D8F"/>
    <w:rsid w:val="00D528FB"/>
    <w:rsid w:val="00D63898"/>
    <w:rsid w:val="00D6542F"/>
    <w:rsid w:val="00D73B1C"/>
    <w:rsid w:val="00D76A57"/>
    <w:rsid w:val="00D7703C"/>
    <w:rsid w:val="00D846D1"/>
    <w:rsid w:val="00D90781"/>
    <w:rsid w:val="00D90AC7"/>
    <w:rsid w:val="00D940D9"/>
    <w:rsid w:val="00D96016"/>
    <w:rsid w:val="00DA4337"/>
    <w:rsid w:val="00DA491C"/>
    <w:rsid w:val="00DA64CC"/>
    <w:rsid w:val="00DB46D1"/>
    <w:rsid w:val="00DC0EF8"/>
    <w:rsid w:val="00DE1B3D"/>
    <w:rsid w:val="00DE624B"/>
    <w:rsid w:val="00DF4468"/>
    <w:rsid w:val="00DF4626"/>
    <w:rsid w:val="00DF59D6"/>
    <w:rsid w:val="00E009C3"/>
    <w:rsid w:val="00E03B79"/>
    <w:rsid w:val="00E16540"/>
    <w:rsid w:val="00E31201"/>
    <w:rsid w:val="00E4342A"/>
    <w:rsid w:val="00E43A73"/>
    <w:rsid w:val="00E46380"/>
    <w:rsid w:val="00E51193"/>
    <w:rsid w:val="00E55AA5"/>
    <w:rsid w:val="00E65A12"/>
    <w:rsid w:val="00E67D81"/>
    <w:rsid w:val="00E7098F"/>
    <w:rsid w:val="00E72EC2"/>
    <w:rsid w:val="00E91494"/>
    <w:rsid w:val="00E94D20"/>
    <w:rsid w:val="00E97698"/>
    <w:rsid w:val="00EA4102"/>
    <w:rsid w:val="00EA4281"/>
    <w:rsid w:val="00EA5EFD"/>
    <w:rsid w:val="00EB15DE"/>
    <w:rsid w:val="00EB383D"/>
    <w:rsid w:val="00EB79C9"/>
    <w:rsid w:val="00EC052B"/>
    <w:rsid w:val="00EC7FC0"/>
    <w:rsid w:val="00ED7890"/>
    <w:rsid w:val="00EF72CC"/>
    <w:rsid w:val="00F01593"/>
    <w:rsid w:val="00F04678"/>
    <w:rsid w:val="00F2209C"/>
    <w:rsid w:val="00F27AE1"/>
    <w:rsid w:val="00F30929"/>
    <w:rsid w:val="00F42C91"/>
    <w:rsid w:val="00F45FDE"/>
    <w:rsid w:val="00F60B68"/>
    <w:rsid w:val="00F66789"/>
    <w:rsid w:val="00F717C3"/>
    <w:rsid w:val="00F7238F"/>
    <w:rsid w:val="00F73808"/>
    <w:rsid w:val="00F74B74"/>
    <w:rsid w:val="00F8771F"/>
    <w:rsid w:val="00F93F32"/>
    <w:rsid w:val="00F93FCF"/>
    <w:rsid w:val="00F962E2"/>
    <w:rsid w:val="00F9686E"/>
    <w:rsid w:val="00F9747C"/>
    <w:rsid w:val="00FA70EF"/>
    <w:rsid w:val="00FB0D43"/>
    <w:rsid w:val="00FB5502"/>
    <w:rsid w:val="00FD4DDE"/>
    <w:rsid w:val="00FE1065"/>
    <w:rsid w:val="00FE1784"/>
    <w:rsid w:val="01D869D1"/>
    <w:rsid w:val="03AC1E5E"/>
    <w:rsid w:val="043B084F"/>
    <w:rsid w:val="061FB365"/>
    <w:rsid w:val="063BE0F5"/>
    <w:rsid w:val="11E9C5C5"/>
    <w:rsid w:val="12475012"/>
    <w:rsid w:val="129CCAD3"/>
    <w:rsid w:val="12D776B5"/>
    <w:rsid w:val="13A8B158"/>
    <w:rsid w:val="160F0A4A"/>
    <w:rsid w:val="16530756"/>
    <w:rsid w:val="18D2D58E"/>
    <w:rsid w:val="196370C9"/>
    <w:rsid w:val="19B8149E"/>
    <w:rsid w:val="1A6EA5EF"/>
    <w:rsid w:val="271CADB8"/>
    <w:rsid w:val="2C4B2F24"/>
    <w:rsid w:val="2DE6FF85"/>
    <w:rsid w:val="2E11C2A1"/>
    <w:rsid w:val="2FADF922"/>
    <w:rsid w:val="3167D2C6"/>
    <w:rsid w:val="32BA70A8"/>
    <w:rsid w:val="3351BB9B"/>
    <w:rsid w:val="340B8FE3"/>
    <w:rsid w:val="39B851FF"/>
    <w:rsid w:val="3A119A69"/>
    <w:rsid w:val="3ABE1E34"/>
    <w:rsid w:val="3C16BB46"/>
    <w:rsid w:val="3ECAC71E"/>
    <w:rsid w:val="4144DB8B"/>
    <w:rsid w:val="42DD0B22"/>
    <w:rsid w:val="4358F39C"/>
    <w:rsid w:val="487022A4"/>
    <w:rsid w:val="4DC38070"/>
    <w:rsid w:val="511066B2"/>
    <w:rsid w:val="5160A42B"/>
    <w:rsid w:val="5382A3C4"/>
    <w:rsid w:val="53AE706A"/>
    <w:rsid w:val="53FF4902"/>
    <w:rsid w:val="54B41BCD"/>
    <w:rsid w:val="553D0779"/>
    <w:rsid w:val="5BDC7C31"/>
    <w:rsid w:val="5D03EFA9"/>
    <w:rsid w:val="5D170BF6"/>
    <w:rsid w:val="64610E18"/>
    <w:rsid w:val="648F69AE"/>
    <w:rsid w:val="6A50B2F3"/>
    <w:rsid w:val="6E1D2397"/>
    <w:rsid w:val="6E60E0FE"/>
    <w:rsid w:val="6F4E2DE1"/>
    <w:rsid w:val="6F76D006"/>
    <w:rsid w:val="6FFCB15F"/>
    <w:rsid w:val="708FFAA9"/>
    <w:rsid w:val="719881C0"/>
    <w:rsid w:val="780492B4"/>
    <w:rsid w:val="78B5E361"/>
    <w:rsid w:val="7BBB66AF"/>
    <w:rsid w:val="7D1B5E83"/>
    <w:rsid w:val="7D93594F"/>
    <w:rsid w:val="7EBACCC7"/>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FFA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E5517"/>
    <w:pPr>
      <w:tabs>
        <w:tab w:val="center" w:pos="4536"/>
        <w:tab w:val="right" w:pos="9072"/>
      </w:tabs>
      <w:spacing w:after="0" w:line="240" w:lineRule="auto"/>
    </w:pPr>
  </w:style>
  <w:style w:type="character" w:customStyle="1" w:styleId="En-tteCar">
    <w:name w:val="En-tête Car"/>
    <w:basedOn w:val="Policepardfaut"/>
    <w:link w:val="En-tte"/>
    <w:uiPriority w:val="99"/>
    <w:rsid w:val="008E5517"/>
  </w:style>
  <w:style w:type="paragraph" w:styleId="Pieddepage">
    <w:name w:val="footer"/>
    <w:basedOn w:val="Normal"/>
    <w:link w:val="PieddepageCar"/>
    <w:uiPriority w:val="99"/>
    <w:unhideWhenUsed/>
    <w:rsid w:val="008E551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E5517"/>
  </w:style>
  <w:style w:type="paragraph" w:customStyle="1" w:styleId="Style2">
    <w:name w:val="Style2"/>
    <w:basedOn w:val="Normal"/>
    <w:uiPriority w:val="1"/>
    <w:qFormat/>
    <w:rsid w:val="32BA70A8"/>
    <w:pPr>
      <w:tabs>
        <w:tab w:val="left" w:pos="720"/>
      </w:tabs>
      <w:spacing w:after="240"/>
      <w:ind w:left="720" w:hanging="720"/>
      <w:jc w:val="both"/>
      <w:outlineLvl w:val="1"/>
    </w:pPr>
    <w:rPr>
      <w:rFonts w:ascii="Arial" w:eastAsiaTheme="minorEastAsia" w:hAnsi="Arial" w:cs="Arial"/>
      <w:b/>
      <w:bCs/>
      <w:sz w:val="24"/>
      <w:szCs w:val="24"/>
    </w:rPr>
  </w:style>
  <w:style w:type="character" w:customStyle="1" w:styleId="normaltextrun">
    <w:name w:val="normaltextrun"/>
    <w:basedOn w:val="Policepardfaut"/>
    <w:rsid w:val="32BA70A8"/>
  </w:style>
  <w:style w:type="character" w:customStyle="1" w:styleId="eop">
    <w:name w:val="eop"/>
    <w:basedOn w:val="Policepardfaut"/>
    <w:rsid w:val="32BA70A8"/>
  </w:style>
  <w:style w:type="paragraph" w:customStyle="1" w:styleId="paragraph">
    <w:name w:val="paragraph"/>
    <w:basedOn w:val="Normal"/>
    <w:rsid w:val="32BA70A8"/>
    <w:pPr>
      <w:spacing w:beforeAutospacing="1" w:afterAutospacing="1"/>
    </w:pPr>
    <w:rPr>
      <w:rFonts w:ascii="Times New Roman" w:eastAsia="Times New Roman" w:hAnsi="Times New Roman" w:cs="Times New Roman"/>
      <w:sz w:val="24"/>
      <w:szCs w:val="24"/>
      <w:lang w:eastAsia="fr-CA"/>
    </w:rPr>
  </w:style>
  <w:style w:type="character" w:customStyle="1" w:styleId="findhit">
    <w:name w:val="findhit"/>
    <w:basedOn w:val="Policepardfaut"/>
    <w:uiPriority w:val="1"/>
    <w:rsid w:val="32BA70A8"/>
  </w:style>
  <w:style w:type="paragraph" w:styleId="Paragraphedeliste">
    <w:name w:val="List Paragraph"/>
    <w:basedOn w:val="Normal"/>
    <w:uiPriority w:val="34"/>
    <w:qFormat/>
    <w:rsid w:val="00606938"/>
    <w:pPr>
      <w:ind w:left="720"/>
      <w:contextualSpacing/>
    </w:pPr>
  </w:style>
  <w:style w:type="character" w:styleId="Marquedecommentaire">
    <w:name w:val="annotation reference"/>
    <w:basedOn w:val="Policepardfaut"/>
    <w:uiPriority w:val="99"/>
    <w:semiHidden/>
    <w:unhideWhenUsed/>
    <w:rsid w:val="009B51A0"/>
    <w:rPr>
      <w:sz w:val="16"/>
      <w:szCs w:val="16"/>
    </w:rPr>
  </w:style>
  <w:style w:type="paragraph" w:styleId="Commentaire">
    <w:name w:val="annotation text"/>
    <w:basedOn w:val="Normal"/>
    <w:link w:val="CommentaireCar"/>
    <w:uiPriority w:val="99"/>
    <w:unhideWhenUsed/>
    <w:rsid w:val="009B51A0"/>
    <w:pPr>
      <w:spacing w:line="240" w:lineRule="auto"/>
    </w:pPr>
    <w:rPr>
      <w:sz w:val="20"/>
      <w:szCs w:val="20"/>
    </w:rPr>
  </w:style>
  <w:style w:type="character" w:customStyle="1" w:styleId="CommentaireCar">
    <w:name w:val="Commentaire Car"/>
    <w:basedOn w:val="Policepardfaut"/>
    <w:link w:val="Commentaire"/>
    <w:uiPriority w:val="99"/>
    <w:rsid w:val="009B51A0"/>
    <w:rPr>
      <w:sz w:val="20"/>
      <w:szCs w:val="20"/>
    </w:rPr>
  </w:style>
  <w:style w:type="paragraph" w:styleId="Objetducommentaire">
    <w:name w:val="annotation subject"/>
    <w:basedOn w:val="Commentaire"/>
    <w:next w:val="Commentaire"/>
    <w:link w:val="ObjetducommentaireCar"/>
    <w:uiPriority w:val="99"/>
    <w:semiHidden/>
    <w:unhideWhenUsed/>
    <w:rsid w:val="009B51A0"/>
    <w:rPr>
      <w:b/>
      <w:bCs/>
    </w:rPr>
  </w:style>
  <w:style w:type="character" w:customStyle="1" w:styleId="ObjetducommentaireCar">
    <w:name w:val="Objet du commentaire Car"/>
    <w:basedOn w:val="CommentaireCar"/>
    <w:link w:val="Objetducommentaire"/>
    <w:uiPriority w:val="99"/>
    <w:semiHidden/>
    <w:rsid w:val="009B51A0"/>
    <w:rPr>
      <w:b/>
      <w:bCs/>
      <w:sz w:val="20"/>
      <w:szCs w:val="20"/>
    </w:rPr>
  </w:style>
  <w:style w:type="character" w:customStyle="1" w:styleId="tabchar">
    <w:name w:val="tabchar"/>
    <w:basedOn w:val="Policepardfaut"/>
    <w:rsid w:val="00B165E5"/>
  </w:style>
  <w:style w:type="paragraph" w:styleId="Rvision">
    <w:name w:val="Revision"/>
    <w:hidden/>
    <w:uiPriority w:val="99"/>
    <w:semiHidden/>
    <w:rsid w:val="00592F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86815">
      <w:bodyDiv w:val="1"/>
      <w:marLeft w:val="0"/>
      <w:marRight w:val="0"/>
      <w:marTop w:val="0"/>
      <w:marBottom w:val="0"/>
      <w:divBdr>
        <w:top w:val="none" w:sz="0" w:space="0" w:color="auto"/>
        <w:left w:val="none" w:sz="0" w:space="0" w:color="auto"/>
        <w:bottom w:val="none" w:sz="0" w:space="0" w:color="auto"/>
        <w:right w:val="none" w:sz="0" w:space="0" w:color="auto"/>
      </w:divBdr>
      <w:divsChild>
        <w:div w:id="36005789">
          <w:marLeft w:val="0"/>
          <w:marRight w:val="0"/>
          <w:marTop w:val="0"/>
          <w:marBottom w:val="0"/>
          <w:divBdr>
            <w:top w:val="none" w:sz="0" w:space="0" w:color="auto"/>
            <w:left w:val="none" w:sz="0" w:space="0" w:color="auto"/>
            <w:bottom w:val="none" w:sz="0" w:space="0" w:color="auto"/>
            <w:right w:val="none" w:sz="0" w:space="0" w:color="auto"/>
          </w:divBdr>
        </w:div>
        <w:div w:id="420837181">
          <w:marLeft w:val="0"/>
          <w:marRight w:val="0"/>
          <w:marTop w:val="0"/>
          <w:marBottom w:val="0"/>
          <w:divBdr>
            <w:top w:val="none" w:sz="0" w:space="0" w:color="auto"/>
            <w:left w:val="none" w:sz="0" w:space="0" w:color="auto"/>
            <w:bottom w:val="none" w:sz="0" w:space="0" w:color="auto"/>
            <w:right w:val="none" w:sz="0" w:space="0" w:color="auto"/>
          </w:divBdr>
          <w:divsChild>
            <w:div w:id="71658058">
              <w:marLeft w:val="0"/>
              <w:marRight w:val="0"/>
              <w:marTop w:val="0"/>
              <w:marBottom w:val="0"/>
              <w:divBdr>
                <w:top w:val="none" w:sz="0" w:space="0" w:color="auto"/>
                <w:left w:val="none" w:sz="0" w:space="0" w:color="auto"/>
                <w:bottom w:val="none" w:sz="0" w:space="0" w:color="auto"/>
                <w:right w:val="none" w:sz="0" w:space="0" w:color="auto"/>
              </w:divBdr>
            </w:div>
            <w:div w:id="84348721">
              <w:marLeft w:val="0"/>
              <w:marRight w:val="0"/>
              <w:marTop w:val="0"/>
              <w:marBottom w:val="0"/>
              <w:divBdr>
                <w:top w:val="none" w:sz="0" w:space="0" w:color="auto"/>
                <w:left w:val="none" w:sz="0" w:space="0" w:color="auto"/>
                <w:bottom w:val="none" w:sz="0" w:space="0" w:color="auto"/>
                <w:right w:val="none" w:sz="0" w:space="0" w:color="auto"/>
              </w:divBdr>
            </w:div>
            <w:div w:id="115999234">
              <w:marLeft w:val="0"/>
              <w:marRight w:val="0"/>
              <w:marTop w:val="0"/>
              <w:marBottom w:val="0"/>
              <w:divBdr>
                <w:top w:val="none" w:sz="0" w:space="0" w:color="auto"/>
                <w:left w:val="none" w:sz="0" w:space="0" w:color="auto"/>
                <w:bottom w:val="none" w:sz="0" w:space="0" w:color="auto"/>
                <w:right w:val="none" w:sz="0" w:space="0" w:color="auto"/>
              </w:divBdr>
            </w:div>
            <w:div w:id="209727845">
              <w:marLeft w:val="0"/>
              <w:marRight w:val="0"/>
              <w:marTop w:val="0"/>
              <w:marBottom w:val="0"/>
              <w:divBdr>
                <w:top w:val="none" w:sz="0" w:space="0" w:color="auto"/>
                <w:left w:val="none" w:sz="0" w:space="0" w:color="auto"/>
                <w:bottom w:val="none" w:sz="0" w:space="0" w:color="auto"/>
                <w:right w:val="none" w:sz="0" w:space="0" w:color="auto"/>
              </w:divBdr>
            </w:div>
            <w:div w:id="242490248">
              <w:marLeft w:val="0"/>
              <w:marRight w:val="0"/>
              <w:marTop w:val="0"/>
              <w:marBottom w:val="0"/>
              <w:divBdr>
                <w:top w:val="none" w:sz="0" w:space="0" w:color="auto"/>
                <w:left w:val="none" w:sz="0" w:space="0" w:color="auto"/>
                <w:bottom w:val="none" w:sz="0" w:space="0" w:color="auto"/>
                <w:right w:val="none" w:sz="0" w:space="0" w:color="auto"/>
              </w:divBdr>
            </w:div>
            <w:div w:id="383801209">
              <w:marLeft w:val="0"/>
              <w:marRight w:val="0"/>
              <w:marTop w:val="0"/>
              <w:marBottom w:val="0"/>
              <w:divBdr>
                <w:top w:val="none" w:sz="0" w:space="0" w:color="auto"/>
                <w:left w:val="none" w:sz="0" w:space="0" w:color="auto"/>
                <w:bottom w:val="none" w:sz="0" w:space="0" w:color="auto"/>
                <w:right w:val="none" w:sz="0" w:space="0" w:color="auto"/>
              </w:divBdr>
            </w:div>
            <w:div w:id="399526441">
              <w:marLeft w:val="0"/>
              <w:marRight w:val="0"/>
              <w:marTop w:val="0"/>
              <w:marBottom w:val="0"/>
              <w:divBdr>
                <w:top w:val="none" w:sz="0" w:space="0" w:color="auto"/>
                <w:left w:val="none" w:sz="0" w:space="0" w:color="auto"/>
                <w:bottom w:val="none" w:sz="0" w:space="0" w:color="auto"/>
                <w:right w:val="none" w:sz="0" w:space="0" w:color="auto"/>
              </w:divBdr>
            </w:div>
            <w:div w:id="683826783">
              <w:marLeft w:val="0"/>
              <w:marRight w:val="0"/>
              <w:marTop w:val="0"/>
              <w:marBottom w:val="0"/>
              <w:divBdr>
                <w:top w:val="none" w:sz="0" w:space="0" w:color="auto"/>
                <w:left w:val="none" w:sz="0" w:space="0" w:color="auto"/>
                <w:bottom w:val="none" w:sz="0" w:space="0" w:color="auto"/>
                <w:right w:val="none" w:sz="0" w:space="0" w:color="auto"/>
              </w:divBdr>
            </w:div>
            <w:div w:id="1050805892">
              <w:marLeft w:val="0"/>
              <w:marRight w:val="0"/>
              <w:marTop w:val="0"/>
              <w:marBottom w:val="0"/>
              <w:divBdr>
                <w:top w:val="none" w:sz="0" w:space="0" w:color="auto"/>
                <w:left w:val="none" w:sz="0" w:space="0" w:color="auto"/>
                <w:bottom w:val="none" w:sz="0" w:space="0" w:color="auto"/>
                <w:right w:val="none" w:sz="0" w:space="0" w:color="auto"/>
              </w:divBdr>
            </w:div>
            <w:div w:id="1303266553">
              <w:marLeft w:val="0"/>
              <w:marRight w:val="0"/>
              <w:marTop w:val="0"/>
              <w:marBottom w:val="0"/>
              <w:divBdr>
                <w:top w:val="none" w:sz="0" w:space="0" w:color="auto"/>
                <w:left w:val="none" w:sz="0" w:space="0" w:color="auto"/>
                <w:bottom w:val="none" w:sz="0" w:space="0" w:color="auto"/>
                <w:right w:val="none" w:sz="0" w:space="0" w:color="auto"/>
              </w:divBdr>
            </w:div>
            <w:div w:id="2012293587">
              <w:marLeft w:val="0"/>
              <w:marRight w:val="0"/>
              <w:marTop w:val="0"/>
              <w:marBottom w:val="0"/>
              <w:divBdr>
                <w:top w:val="none" w:sz="0" w:space="0" w:color="auto"/>
                <w:left w:val="none" w:sz="0" w:space="0" w:color="auto"/>
                <w:bottom w:val="none" w:sz="0" w:space="0" w:color="auto"/>
                <w:right w:val="none" w:sz="0" w:space="0" w:color="auto"/>
              </w:divBdr>
            </w:div>
          </w:divsChild>
        </w:div>
        <w:div w:id="529997119">
          <w:marLeft w:val="0"/>
          <w:marRight w:val="0"/>
          <w:marTop w:val="0"/>
          <w:marBottom w:val="0"/>
          <w:divBdr>
            <w:top w:val="none" w:sz="0" w:space="0" w:color="auto"/>
            <w:left w:val="none" w:sz="0" w:space="0" w:color="auto"/>
            <w:bottom w:val="none" w:sz="0" w:space="0" w:color="auto"/>
            <w:right w:val="none" w:sz="0" w:space="0" w:color="auto"/>
          </w:divBdr>
        </w:div>
        <w:div w:id="571814295">
          <w:marLeft w:val="0"/>
          <w:marRight w:val="0"/>
          <w:marTop w:val="0"/>
          <w:marBottom w:val="0"/>
          <w:divBdr>
            <w:top w:val="none" w:sz="0" w:space="0" w:color="auto"/>
            <w:left w:val="none" w:sz="0" w:space="0" w:color="auto"/>
            <w:bottom w:val="none" w:sz="0" w:space="0" w:color="auto"/>
            <w:right w:val="none" w:sz="0" w:space="0" w:color="auto"/>
          </w:divBdr>
          <w:divsChild>
            <w:div w:id="340670078">
              <w:marLeft w:val="-75"/>
              <w:marRight w:val="0"/>
              <w:marTop w:val="30"/>
              <w:marBottom w:val="30"/>
              <w:divBdr>
                <w:top w:val="none" w:sz="0" w:space="0" w:color="auto"/>
                <w:left w:val="none" w:sz="0" w:space="0" w:color="auto"/>
                <w:bottom w:val="none" w:sz="0" w:space="0" w:color="auto"/>
                <w:right w:val="none" w:sz="0" w:space="0" w:color="auto"/>
              </w:divBdr>
              <w:divsChild>
                <w:div w:id="26832127">
                  <w:marLeft w:val="0"/>
                  <w:marRight w:val="0"/>
                  <w:marTop w:val="0"/>
                  <w:marBottom w:val="0"/>
                  <w:divBdr>
                    <w:top w:val="none" w:sz="0" w:space="0" w:color="auto"/>
                    <w:left w:val="none" w:sz="0" w:space="0" w:color="auto"/>
                    <w:bottom w:val="none" w:sz="0" w:space="0" w:color="auto"/>
                    <w:right w:val="none" w:sz="0" w:space="0" w:color="auto"/>
                  </w:divBdr>
                  <w:divsChild>
                    <w:div w:id="622268520">
                      <w:marLeft w:val="0"/>
                      <w:marRight w:val="0"/>
                      <w:marTop w:val="0"/>
                      <w:marBottom w:val="0"/>
                      <w:divBdr>
                        <w:top w:val="none" w:sz="0" w:space="0" w:color="auto"/>
                        <w:left w:val="none" w:sz="0" w:space="0" w:color="auto"/>
                        <w:bottom w:val="none" w:sz="0" w:space="0" w:color="auto"/>
                        <w:right w:val="none" w:sz="0" w:space="0" w:color="auto"/>
                      </w:divBdr>
                    </w:div>
                  </w:divsChild>
                </w:div>
                <w:div w:id="38288525">
                  <w:marLeft w:val="0"/>
                  <w:marRight w:val="0"/>
                  <w:marTop w:val="0"/>
                  <w:marBottom w:val="0"/>
                  <w:divBdr>
                    <w:top w:val="none" w:sz="0" w:space="0" w:color="auto"/>
                    <w:left w:val="none" w:sz="0" w:space="0" w:color="auto"/>
                    <w:bottom w:val="none" w:sz="0" w:space="0" w:color="auto"/>
                    <w:right w:val="none" w:sz="0" w:space="0" w:color="auto"/>
                  </w:divBdr>
                  <w:divsChild>
                    <w:div w:id="456416099">
                      <w:marLeft w:val="0"/>
                      <w:marRight w:val="0"/>
                      <w:marTop w:val="0"/>
                      <w:marBottom w:val="0"/>
                      <w:divBdr>
                        <w:top w:val="none" w:sz="0" w:space="0" w:color="auto"/>
                        <w:left w:val="none" w:sz="0" w:space="0" w:color="auto"/>
                        <w:bottom w:val="none" w:sz="0" w:space="0" w:color="auto"/>
                        <w:right w:val="none" w:sz="0" w:space="0" w:color="auto"/>
                      </w:divBdr>
                    </w:div>
                  </w:divsChild>
                </w:div>
                <w:div w:id="84233336">
                  <w:marLeft w:val="0"/>
                  <w:marRight w:val="0"/>
                  <w:marTop w:val="0"/>
                  <w:marBottom w:val="0"/>
                  <w:divBdr>
                    <w:top w:val="none" w:sz="0" w:space="0" w:color="auto"/>
                    <w:left w:val="none" w:sz="0" w:space="0" w:color="auto"/>
                    <w:bottom w:val="none" w:sz="0" w:space="0" w:color="auto"/>
                    <w:right w:val="none" w:sz="0" w:space="0" w:color="auto"/>
                  </w:divBdr>
                  <w:divsChild>
                    <w:div w:id="1133863096">
                      <w:marLeft w:val="0"/>
                      <w:marRight w:val="0"/>
                      <w:marTop w:val="0"/>
                      <w:marBottom w:val="0"/>
                      <w:divBdr>
                        <w:top w:val="none" w:sz="0" w:space="0" w:color="auto"/>
                        <w:left w:val="none" w:sz="0" w:space="0" w:color="auto"/>
                        <w:bottom w:val="none" w:sz="0" w:space="0" w:color="auto"/>
                        <w:right w:val="none" w:sz="0" w:space="0" w:color="auto"/>
                      </w:divBdr>
                    </w:div>
                  </w:divsChild>
                </w:div>
                <w:div w:id="93524300">
                  <w:marLeft w:val="0"/>
                  <w:marRight w:val="0"/>
                  <w:marTop w:val="0"/>
                  <w:marBottom w:val="0"/>
                  <w:divBdr>
                    <w:top w:val="none" w:sz="0" w:space="0" w:color="auto"/>
                    <w:left w:val="none" w:sz="0" w:space="0" w:color="auto"/>
                    <w:bottom w:val="none" w:sz="0" w:space="0" w:color="auto"/>
                    <w:right w:val="none" w:sz="0" w:space="0" w:color="auto"/>
                  </w:divBdr>
                  <w:divsChild>
                    <w:div w:id="2111772487">
                      <w:marLeft w:val="0"/>
                      <w:marRight w:val="0"/>
                      <w:marTop w:val="0"/>
                      <w:marBottom w:val="0"/>
                      <w:divBdr>
                        <w:top w:val="none" w:sz="0" w:space="0" w:color="auto"/>
                        <w:left w:val="none" w:sz="0" w:space="0" w:color="auto"/>
                        <w:bottom w:val="none" w:sz="0" w:space="0" w:color="auto"/>
                        <w:right w:val="none" w:sz="0" w:space="0" w:color="auto"/>
                      </w:divBdr>
                    </w:div>
                  </w:divsChild>
                </w:div>
                <w:div w:id="97869198">
                  <w:marLeft w:val="0"/>
                  <w:marRight w:val="0"/>
                  <w:marTop w:val="0"/>
                  <w:marBottom w:val="0"/>
                  <w:divBdr>
                    <w:top w:val="none" w:sz="0" w:space="0" w:color="auto"/>
                    <w:left w:val="none" w:sz="0" w:space="0" w:color="auto"/>
                    <w:bottom w:val="none" w:sz="0" w:space="0" w:color="auto"/>
                    <w:right w:val="none" w:sz="0" w:space="0" w:color="auto"/>
                  </w:divBdr>
                  <w:divsChild>
                    <w:div w:id="1867406623">
                      <w:marLeft w:val="0"/>
                      <w:marRight w:val="0"/>
                      <w:marTop w:val="0"/>
                      <w:marBottom w:val="0"/>
                      <w:divBdr>
                        <w:top w:val="none" w:sz="0" w:space="0" w:color="auto"/>
                        <w:left w:val="none" w:sz="0" w:space="0" w:color="auto"/>
                        <w:bottom w:val="none" w:sz="0" w:space="0" w:color="auto"/>
                        <w:right w:val="none" w:sz="0" w:space="0" w:color="auto"/>
                      </w:divBdr>
                    </w:div>
                  </w:divsChild>
                </w:div>
                <w:div w:id="108745251">
                  <w:marLeft w:val="0"/>
                  <w:marRight w:val="0"/>
                  <w:marTop w:val="0"/>
                  <w:marBottom w:val="0"/>
                  <w:divBdr>
                    <w:top w:val="none" w:sz="0" w:space="0" w:color="auto"/>
                    <w:left w:val="none" w:sz="0" w:space="0" w:color="auto"/>
                    <w:bottom w:val="none" w:sz="0" w:space="0" w:color="auto"/>
                    <w:right w:val="none" w:sz="0" w:space="0" w:color="auto"/>
                  </w:divBdr>
                  <w:divsChild>
                    <w:div w:id="425882565">
                      <w:marLeft w:val="0"/>
                      <w:marRight w:val="0"/>
                      <w:marTop w:val="0"/>
                      <w:marBottom w:val="0"/>
                      <w:divBdr>
                        <w:top w:val="none" w:sz="0" w:space="0" w:color="auto"/>
                        <w:left w:val="none" w:sz="0" w:space="0" w:color="auto"/>
                        <w:bottom w:val="none" w:sz="0" w:space="0" w:color="auto"/>
                        <w:right w:val="none" w:sz="0" w:space="0" w:color="auto"/>
                      </w:divBdr>
                    </w:div>
                  </w:divsChild>
                </w:div>
                <w:div w:id="142893636">
                  <w:marLeft w:val="0"/>
                  <w:marRight w:val="0"/>
                  <w:marTop w:val="0"/>
                  <w:marBottom w:val="0"/>
                  <w:divBdr>
                    <w:top w:val="none" w:sz="0" w:space="0" w:color="auto"/>
                    <w:left w:val="none" w:sz="0" w:space="0" w:color="auto"/>
                    <w:bottom w:val="none" w:sz="0" w:space="0" w:color="auto"/>
                    <w:right w:val="none" w:sz="0" w:space="0" w:color="auto"/>
                  </w:divBdr>
                  <w:divsChild>
                    <w:div w:id="1283422507">
                      <w:marLeft w:val="0"/>
                      <w:marRight w:val="0"/>
                      <w:marTop w:val="0"/>
                      <w:marBottom w:val="0"/>
                      <w:divBdr>
                        <w:top w:val="none" w:sz="0" w:space="0" w:color="auto"/>
                        <w:left w:val="none" w:sz="0" w:space="0" w:color="auto"/>
                        <w:bottom w:val="none" w:sz="0" w:space="0" w:color="auto"/>
                        <w:right w:val="none" w:sz="0" w:space="0" w:color="auto"/>
                      </w:divBdr>
                    </w:div>
                  </w:divsChild>
                </w:div>
                <w:div w:id="158084610">
                  <w:marLeft w:val="0"/>
                  <w:marRight w:val="0"/>
                  <w:marTop w:val="0"/>
                  <w:marBottom w:val="0"/>
                  <w:divBdr>
                    <w:top w:val="none" w:sz="0" w:space="0" w:color="auto"/>
                    <w:left w:val="none" w:sz="0" w:space="0" w:color="auto"/>
                    <w:bottom w:val="none" w:sz="0" w:space="0" w:color="auto"/>
                    <w:right w:val="none" w:sz="0" w:space="0" w:color="auto"/>
                  </w:divBdr>
                  <w:divsChild>
                    <w:div w:id="603342786">
                      <w:marLeft w:val="0"/>
                      <w:marRight w:val="0"/>
                      <w:marTop w:val="0"/>
                      <w:marBottom w:val="0"/>
                      <w:divBdr>
                        <w:top w:val="none" w:sz="0" w:space="0" w:color="auto"/>
                        <w:left w:val="none" w:sz="0" w:space="0" w:color="auto"/>
                        <w:bottom w:val="none" w:sz="0" w:space="0" w:color="auto"/>
                        <w:right w:val="none" w:sz="0" w:space="0" w:color="auto"/>
                      </w:divBdr>
                    </w:div>
                  </w:divsChild>
                </w:div>
                <w:div w:id="203324599">
                  <w:marLeft w:val="0"/>
                  <w:marRight w:val="0"/>
                  <w:marTop w:val="0"/>
                  <w:marBottom w:val="0"/>
                  <w:divBdr>
                    <w:top w:val="none" w:sz="0" w:space="0" w:color="auto"/>
                    <w:left w:val="none" w:sz="0" w:space="0" w:color="auto"/>
                    <w:bottom w:val="none" w:sz="0" w:space="0" w:color="auto"/>
                    <w:right w:val="none" w:sz="0" w:space="0" w:color="auto"/>
                  </w:divBdr>
                  <w:divsChild>
                    <w:div w:id="45229886">
                      <w:marLeft w:val="0"/>
                      <w:marRight w:val="0"/>
                      <w:marTop w:val="0"/>
                      <w:marBottom w:val="0"/>
                      <w:divBdr>
                        <w:top w:val="none" w:sz="0" w:space="0" w:color="auto"/>
                        <w:left w:val="none" w:sz="0" w:space="0" w:color="auto"/>
                        <w:bottom w:val="none" w:sz="0" w:space="0" w:color="auto"/>
                        <w:right w:val="none" w:sz="0" w:space="0" w:color="auto"/>
                      </w:divBdr>
                    </w:div>
                  </w:divsChild>
                </w:div>
                <w:div w:id="219291848">
                  <w:marLeft w:val="0"/>
                  <w:marRight w:val="0"/>
                  <w:marTop w:val="0"/>
                  <w:marBottom w:val="0"/>
                  <w:divBdr>
                    <w:top w:val="none" w:sz="0" w:space="0" w:color="auto"/>
                    <w:left w:val="none" w:sz="0" w:space="0" w:color="auto"/>
                    <w:bottom w:val="none" w:sz="0" w:space="0" w:color="auto"/>
                    <w:right w:val="none" w:sz="0" w:space="0" w:color="auto"/>
                  </w:divBdr>
                  <w:divsChild>
                    <w:div w:id="837312088">
                      <w:marLeft w:val="0"/>
                      <w:marRight w:val="0"/>
                      <w:marTop w:val="0"/>
                      <w:marBottom w:val="0"/>
                      <w:divBdr>
                        <w:top w:val="none" w:sz="0" w:space="0" w:color="auto"/>
                        <w:left w:val="none" w:sz="0" w:space="0" w:color="auto"/>
                        <w:bottom w:val="none" w:sz="0" w:space="0" w:color="auto"/>
                        <w:right w:val="none" w:sz="0" w:space="0" w:color="auto"/>
                      </w:divBdr>
                    </w:div>
                  </w:divsChild>
                </w:div>
                <w:div w:id="219438392">
                  <w:marLeft w:val="0"/>
                  <w:marRight w:val="0"/>
                  <w:marTop w:val="0"/>
                  <w:marBottom w:val="0"/>
                  <w:divBdr>
                    <w:top w:val="none" w:sz="0" w:space="0" w:color="auto"/>
                    <w:left w:val="none" w:sz="0" w:space="0" w:color="auto"/>
                    <w:bottom w:val="none" w:sz="0" w:space="0" w:color="auto"/>
                    <w:right w:val="none" w:sz="0" w:space="0" w:color="auto"/>
                  </w:divBdr>
                  <w:divsChild>
                    <w:div w:id="1339579859">
                      <w:marLeft w:val="0"/>
                      <w:marRight w:val="0"/>
                      <w:marTop w:val="0"/>
                      <w:marBottom w:val="0"/>
                      <w:divBdr>
                        <w:top w:val="none" w:sz="0" w:space="0" w:color="auto"/>
                        <w:left w:val="none" w:sz="0" w:space="0" w:color="auto"/>
                        <w:bottom w:val="none" w:sz="0" w:space="0" w:color="auto"/>
                        <w:right w:val="none" w:sz="0" w:space="0" w:color="auto"/>
                      </w:divBdr>
                    </w:div>
                  </w:divsChild>
                </w:div>
                <w:div w:id="284774687">
                  <w:marLeft w:val="0"/>
                  <w:marRight w:val="0"/>
                  <w:marTop w:val="0"/>
                  <w:marBottom w:val="0"/>
                  <w:divBdr>
                    <w:top w:val="none" w:sz="0" w:space="0" w:color="auto"/>
                    <w:left w:val="none" w:sz="0" w:space="0" w:color="auto"/>
                    <w:bottom w:val="none" w:sz="0" w:space="0" w:color="auto"/>
                    <w:right w:val="none" w:sz="0" w:space="0" w:color="auto"/>
                  </w:divBdr>
                  <w:divsChild>
                    <w:div w:id="860238835">
                      <w:marLeft w:val="0"/>
                      <w:marRight w:val="0"/>
                      <w:marTop w:val="0"/>
                      <w:marBottom w:val="0"/>
                      <w:divBdr>
                        <w:top w:val="none" w:sz="0" w:space="0" w:color="auto"/>
                        <w:left w:val="none" w:sz="0" w:space="0" w:color="auto"/>
                        <w:bottom w:val="none" w:sz="0" w:space="0" w:color="auto"/>
                        <w:right w:val="none" w:sz="0" w:space="0" w:color="auto"/>
                      </w:divBdr>
                    </w:div>
                  </w:divsChild>
                </w:div>
                <w:div w:id="316425790">
                  <w:marLeft w:val="0"/>
                  <w:marRight w:val="0"/>
                  <w:marTop w:val="0"/>
                  <w:marBottom w:val="0"/>
                  <w:divBdr>
                    <w:top w:val="none" w:sz="0" w:space="0" w:color="auto"/>
                    <w:left w:val="none" w:sz="0" w:space="0" w:color="auto"/>
                    <w:bottom w:val="none" w:sz="0" w:space="0" w:color="auto"/>
                    <w:right w:val="none" w:sz="0" w:space="0" w:color="auto"/>
                  </w:divBdr>
                  <w:divsChild>
                    <w:div w:id="2003925611">
                      <w:marLeft w:val="0"/>
                      <w:marRight w:val="0"/>
                      <w:marTop w:val="0"/>
                      <w:marBottom w:val="0"/>
                      <w:divBdr>
                        <w:top w:val="none" w:sz="0" w:space="0" w:color="auto"/>
                        <w:left w:val="none" w:sz="0" w:space="0" w:color="auto"/>
                        <w:bottom w:val="none" w:sz="0" w:space="0" w:color="auto"/>
                        <w:right w:val="none" w:sz="0" w:space="0" w:color="auto"/>
                      </w:divBdr>
                    </w:div>
                  </w:divsChild>
                </w:div>
                <w:div w:id="351302064">
                  <w:marLeft w:val="0"/>
                  <w:marRight w:val="0"/>
                  <w:marTop w:val="0"/>
                  <w:marBottom w:val="0"/>
                  <w:divBdr>
                    <w:top w:val="none" w:sz="0" w:space="0" w:color="auto"/>
                    <w:left w:val="none" w:sz="0" w:space="0" w:color="auto"/>
                    <w:bottom w:val="none" w:sz="0" w:space="0" w:color="auto"/>
                    <w:right w:val="none" w:sz="0" w:space="0" w:color="auto"/>
                  </w:divBdr>
                  <w:divsChild>
                    <w:div w:id="91559891">
                      <w:marLeft w:val="0"/>
                      <w:marRight w:val="0"/>
                      <w:marTop w:val="0"/>
                      <w:marBottom w:val="0"/>
                      <w:divBdr>
                        <w:top w:val="none" w:sz="0" w:space="0" w:color="auto"/>
                        <w:left w:val="none" w:sz="0" w:space="0" w:color="auto"/>
                        <w:bottom w:val="none" w:sz="0" w:space="0" w:color="auto"/>
                        <w:right w:val="none" w:sz="0" w:space="0" w:color="auto"/>
                      </w:divBdr>
                    </w:div>
                  </w:divsChild>
                </w:div>
                <w:div w:id="369114781">
                  <w:marLeft w:val="0"/>
                  <w:marRight w:val="0"/>
                  <w:marTop w:val="0"/>
                  <w:marBottom w:val="0"/>
                  <w:divBdr>
                    <w:top w:val="none" w:sz="0" w:space="0" w:color="auto"/>
                    <w:left w:val="none" w:sz="0" w:space="0" w:color="auto"/>
                    <w:bottom w:val="none" w:sz="0" w:space="0" w:color="auto"/>
                    <w:right w:val="none" w:sz="0" w:space="0" w:color="auto"/>
                  </w:divBdr>
                  <w:divsChild>
                    <w:div w:id="227348932">
                      <w:marLeft w:val="0"/>
                      <w:marRight w:val="0"/>
                      <w:marTop w:val="0"/>
                      <w:marBottom w:val="0"/>
                      <w:divBdr>
                        <w:top w:val="none" w:sz="0" w:space="0" w:color="auto"/>
                        <w:left w:val="none" w:sz="0" w:space="0" w:color="auto"/>
                        <w:bottom w:val="none" w:sz="0" w:space="0" w:color="auto"/>
                        <w:right w:val="none" w:sz="0" w:space="0" w:color="auto"/>
                      </w:divBdr>
                    </w:div>
                  </w:divsChild>
                </w:div>
                <w:div w:id="397896901">
                  <w:marLeft w:val="0"/>
                  <w:marRight w:val="0"/>
                  <w:marTop w:val="0"/>
                  <w:marBottom w:val="0"/>
                  <w:divBdr>
                    <w:top w:val="none" w:sz="0" w:space="0" w:color="auto"/>
                    <w:left w:val="none" w:sz="0" w:space="0" w:color="auto"/>
                    <w:bottom w:val="none" w:sz="0" w:space="0" w:color="auto"/>
                    <w:right w:val="none" w:sz="0" w:space="0" w:color="auto"/>
                  </w:divBdr>
                  <w:divsChild>
                    <w:div w:id="1064068097">
                      <w:marLeft w:val="0"/>
                      <w:marRight w:val="0"/>
                      <w:marTop w:val="0"/>
                      <w:marBottom w:val="0"/>
                      <w:divBdr>
                        <w:top w:val="none" w:sz="0" w:space="0" w:color="auto"/>
                        <w:left w:val="none" w:sz="0" w:space="0" w:color="auto"/>
                        <w:bottom w:val="none" w:sz="0" w:space="0" w:color="auto"/>
                        <w:right w:val="none" w:sz="0" w:space="0" w:color="auto"/>
                      </w:divBdr>
                    </w:div>
                  </w:divsChild>
                </w:div>
                <w:div w:id="488444095">
                  <w:marLeft w:val="0"/>
                  <w:marRight w:val="0"/>
                  <w:marTop w:val="0"/>
                  <w:marBottom w:val="0"/>
                  <w:divBdr>
                    <w:top w:val="none" w:sz="0" w:space="0" w:color="auto"/>
                    <w:left w:val="none" w:sz="0" w:space="0" w:color="auto"/>
                    <w:bottom w:val="none" w:sz="0" w:space="0" w:color="auto"/>
                    <w:right w:val="none" w:sz="0" w:space="0" w:color="auto"/>
                  </w:divBdr>
                  <w:divsChild>
                    <w:div w:id="847908362">
                      <w:marLeft w:val="0"/>
                      <w:marRight w:val="0"/>
                      <w:marTop w:val="0"/>
                      <w:marBottom w:val="0"/>
                      <w:divBdr>
                        <w:top w:val="none" w:sz="0" w:space="0" w:color="auto"/>
                        <w:left w:val="none" w:sz="0" w:space="0" w:color="auto"/>
                        <w:bottom w:val="none" w:sz="0" w:space="0" w:color="auto"/>
                        <w:right w:val="none" w:sz="0" w:space="0" w:color="auto"/>
                      </w:divBdr>
                    </w:div>
                  </w:divsChild>
                </w:div>
                <w:div w:id="497579120">
                  <w:marLeft w:val="0"/>
                  <w:marRight w:val="0"/>
                  <w:marTop w:val="0"/>
                  <w:marBottom w:val="0"/>
                  <w:divBdr>
                    <w:top w:val="none" w:sz="0" w:space="0" w:color="auto"/>
                    <w:left w:val="none" w:sz="0" w:space="0" w:color="auto"/>
                    <w:bottom w:val="none" w:sz="0" w:space="0" w:color="auto"/>
                    <w:right w:val="none" w:sz="0" w:space="0" w:color="auto"/>
                  </w:divBdr>
                  <w:divsChild>
                    <w:div w:id="1595167147">
                      <w:marLeft w:val="0"/>
                      <w:marRight w:val="0"/>
                      <w:marTop w:val="0"/>
                      <w:marBottom w:val="0"/>
                      <w:divBdr>
                        <w:top w:val="none" w:sz="0" w:space="0" w:color="auto"/>
                        <w:left w:val="none" w:sz="0" w:space="0" w:color="auto"/>
                        <w:bottom w:val="none" w:sz="0" w:space="0" w:color="auto"/>
                        <w:right w:val="none" w:sz="0" w:space="0" w:color="auto"/>
                      </w:divBdr>
                    </w:div>
                  </w:divsChild>
                </w:div>
                <w:div w:id="533419624">
                  <w:marLeft w:val="0"/>
                  <w:marRight w:val="0"/>
                  <w:marTop w:val="0"/>
                  <w:marBottom w:val="0"/>
                  <w:divBdr>
                    <w:top w:val="none" w:sz="0" w:space="0" w:color="auto"/>
                    <w:left w:val="none" w:sz="0" w:space="0" w:color="auto"/>
                    <w:bottom w:val="none" w:sz="0" w:space="0" w:color="auto"/>
                    <w:right w:val="none" w:sz="0" w:space="0" w:color="auto"/>
                  </w:divBdr>
                  <w:divsChild>
                    <w:div w:id="2103601527">
                      <w:marLeft w:val="0"/>
                      <w:marRight w:val="0"/>
                      <w:marTop w:val="0"/>
                      <w:marBottom w:val="0"/>
                      <w:divBdr>
                        <w:top w:val="none" w:sz="0" w:space="0" w:color="auto"/>
                        <w:left w:val="none" w:sz="0" w:space="0" w:color="auto"/>
                        <w:bottom w:val="none" w:sz="0" w:space="0" w:color="auto"/>
                        <w:right w:val="none" w:sz="0" w:space="0" w:color="auto"/>
                      </w:divBdr>
                    </w:div>
                  </w:divsChild>
                </w:div>
                <w:div w:id="535967401">
                  <w:marLeft w:val="0"/>
                  <w:marRight w:val="0"/>
                  <w:marTop w:val="0"/>
                  <w:marBottom w:val="0"/>
                  <w:divBdr>
                    <w:top w:val="none" w:sz="0" w:space="0" w:color="auto"/>
                    <w:left w:val="none" w:sz="0" w:space="0" w:color="auto"/>
                    <w:bottom w:val="none" w:sz="0" w:space="0" w:color="auto"/>
                    <w:right w:val="none" w:sz="0" w:space="0" w:color="auto"/>
                  </w:divBdr>
                  <w:divsChild>
                    <w:div w:id="497888433">
                      <w:marLeft w:val="0"/>
                      <w:marRight w:val="0"/>
                      <w:marTop w:val="0"/>
                      <w:marBottom w:val="0"/>
                      <w:divBdr>
                        <w:top w:val="none" w:sz="0" w:space="0" w:color="auto"/>
                        <w:left w:val="none" w:sz="0" w:space="0" w:color="auto"/>
                        <w:bottom w:val="none" w:sz="0" w:space="0" w:color="auto"/>
                        <w:right w:val="none" w:sz="0" w:space="0" w:color="auto"/>
                      </w:divBdr>
                    </w:div>
                  </w:divsChild>
                </w:div>
                <w:div w:id="553544591">
                  <w:marLeft w:val="0"/>
                  <w:marRight w:val="0"/>
                  <w:marTop w:val="0"/>
                  <w:marBottom w:val="0"/>
                  <w:divBdr>
                    <w:top w:val="none" w:sz="0" w:space="0" w:color="auto"/>
                    <w:left w:val="none" w:sz="0" w:space="0" w:color="auto"/>
                    <w:bottom w:val="none" w:sz="0" w:space="0" w:color="auto"/>
                    <w:right w:val="none" w:sz="0" w:space="0" w:color="auto"/>
                  </w:divBdr>
                  <w:divsChild>
                    <w:div w:id="1604997226">
                      <w:marLeft w:val="0"/>
                      <w:marRight w:val="0"/>
                      <w:marTop w:val="0"/>
                      <w:marBottom w:val="0"/>
                      <w:divBdr>
                        <w:top w:val="none" w:sz="0" w:space="0" w:color="auto"/>
                        <w:left w:val="none" w:sz="0" w:space="0" w:color="auto"/>
                        <w:bottom w:val="none" w:sz="0" w:space="0" w:color="auto"/>
                        <w:right w:val="none" w:sz="0" w:space="0" w:color="auto"/>
                      </w:divBdr>
                    </w:div>
                  </w:divsChild>
                </w:div>
                <w:div w:id="559249553">
                  <w:marLeft w:val="0"/>
                  <w:marRight w:val="0"/>
                  <w:marTop w:val="0"/>
                  <w:marBottom w:val="0"/>
                  <w:divBdr>
                    <w:top w:val="none" w:sz="0" w:space="0" w:color="auto"/>
                    <w:left w:val="none" w:sz="0" w:space="0" w:color="auto"/>
                    <w:bottom w:val="none" w:sz="0" w:space="0" w:color="auto"/>
                    <w:right w:val="none" w:sz="0" w:space="0" w:color="auto"/>
                  </w:divBdr>
                  <w:divsChild>
                    <w:div w:id="1070617810">
                      <w:marLeft w:val="0"/>
                      <w:marRight w:val="0"/>
                      <w:marTop w:val="0"/>
                      <w:marBottom w:val="0"/>
                      <w:divBdr>
                        <w:top w:val="none" w:sz="0" w:space="0" w:color="auto"/>
                        <w:left w:val="none" w:sz="0" w:space="0" w:color="auto"/>
                        <w:bottom w:val="none" w:sz="0" w:space="0" w:color="auto"/>
                        <w:right w:val="none" w:sz="0" w:space="0" w:color="auto"/>
                      </w:divBdr>
                    </w:div>
                  </w:divsChild>
                </w:div>
                <w:div w:id="600649738">
                  <w:marLeft w:val="0"/>
                  <w:marRight w:val="0"/>
                  <w:marTop w:val="0"/>
                  <w:marBottom w:val="0"/>
                  <w:divBdr>
                    <w:top w:val="none" w:sz="0" w:space="0" w:color="auto"/>
                    <w:left w:val="none" w:sz="0" w:space="0" w:color="auto"/>
                    <w:bottom w:val="none" w:sz="0" w:space="0" w:color="auto"/>
                    <w:right w:val="none" w:sz="0" w:space="0" w:color="auto"/>
                  </w:divBdr>
                  <w:divsChild>
                    <w:div w:id="1279294600">
                      <w:marLeft w:val="0"/>
                      <w:marRight w:val="0"/>
                      <w:marTop w:val="0"/>
                      <w:marBottom w:val="0"/>
                      <w:divBdr>
                        <w:top w:val="none" w:sz="0" w:space="0" w:color="auto"/>
                        <w:left w:val="none" w:sz="0" w:space="0" w:color="auto"/>
                        <w:bottom w:val="none" w:sz="0" w:space="0" w:color="auto"/>
                        <w:right w:val="none" w:sz="0" w:space="0" w:color="auto"/>
                      </w:divBdr>
                    </w:div>
                  </w:divsChild>
                </w:div>
                <w:div w:id="602373480">
                  <w:marLeft w:val="0"/>
                  <w:marRight w:val="0"/>
                  <w:marTop w:val="0"/>
                  <w:marBottom w:val="0"/>
                  <w:divBdr>
                    <w:top w:val="none" w:sz="0" w:space="0" w:color="auto"/>
                    <w:left w:val="none" w:sz="0" w:space="0" w:color="auto"/>
                    <w:bottom w:val="none" w:sz="0" w:space="0" w:color="auto"/>
                    <w:right w:val="none" w:sz="0" w:space="0" w:color="auto"/>
                  </w:divBdr>
                  <w:divsChild>
                    <w:div w:id="532308466">
                      <w:marLeft w:val="0"/>
                      <w:marRight w:val="0"/>
                      <w:marTop w:val="0"/>
                      <w:marBottom w:val="0"/>
                      <w:divBdr>
                        <w:top w:val="none" w:sz="0" w:space="0" w:color="auto"/>
                        <w:left w:val="none" w:sz="0" w:space="0" w:color="auto"/>
                        <w:bottom w:val="none" w:sz="0" w:space="0" w:color="auto"/>
                        <w:right w:val="none" w:sz="0" w:space="0" w:color="auto"/>
                      </w:divBdr>
                    </w:div>
                  </w:divsChild>
                </w:div>
                <w:div w:id="639532286">
                  <w:marLeft w:val="0"/>
                  <w:marRight w:val="0"/>
                  <w:marTop w:val="0"/>
                  <w:marBottom w:val="0"/>
                  <w:divBdr>
                    <w:top w:val="none" w:sz="0" w:space="0" w:color="auto"/>
                    <w:left w:val="none" w:sz="0" w:space="0" w:color="auto"/>
                    <w:bottom w:val="none" w:sz="0" w:space="0" w:color="auto"/>
                    <w:right w:val="none" w:sz="0" w:space="0" w:color="auto"/>
                  </w:divBdr>
                  <w:divsChild>
                    <w:div w:id="2041391405">
                      <w:marLeft w:val="0"/>
                      <w:marRight w:val="0"/>
                      <w:marTop w:val="0"/>
                      <w:marBottom w:val="0"/>
                      <w:divBdr>
                        <w:top w:val="none" w:sz="0" w:space="0" w:color="auto"/>
                        <w:left w:val="none" w:sz="0" w:space="0" w:color="auto"/>
                        <w:bottom w:val="none" w:sz="0" w:space="0" w:color="auto"/>
                        <w:right w:val="none" w:sz="0" w:space="0" w:color="auto"/>
                      </w:divBdr>
                    </w:div>
                  </w:divsChild>
                </w:div>
                <w:div w:id="642583137">
                  <w:marLeft w:val="0"/>
                  <w:marRight w:val="0"/>
                  <w:marTop w:val="0"/>
                  <w:marBottom w:val="0"/>
                  <w:divBdr>
                    <w:top w:val="none" w:sz="0" w:space="0" w:color="auto"/>
                    <w:left w:val="none" w:sz="0" w:space="0" w:color="auto"/>
                    <w:bottom w:val="none" w:sz="0" w:space="0" w:color="auto"/>
                    <w:right w:val="none" w:sz="0" w:space="0" w:color="auto"/>
                  </w:divBdr>
                  <w:divsChild>
                    <w:div w:id="1160148421">
                      <w:marLeft w:val="0"/>
                      <w:marRight w:val="0"/>
                      <w:marTop w:val="0"/>
                      <w:marBottom w:val="0"/>
                      <w:divBdr>
                        <w:top w:val="none" w:sz="0" w:space="0" w:color="auto"/>
                        <w:left w:val="none" w:sz="0" w:space="0" w:color="auto"/>
                        <w:bottom w:val="none" w:sz="0" w:space="0" w:color="auto"/>
                        <w:right w:val="none" w:sz="0" w:space="0" w:color="auto"/>
                      </w:divBdr>
                    </w:div>
                  </w:divsChild>
                </w:div>
                <w:div w:id="706217065">
                  <w:marLeft w:val="0"/>
                  <w:marRight w:val="0"/>
                  <w:marTop w:val="0"/>
                  <w:marBottom w:val="0"/>
                  <w:divBdr>
                    <w:top w:val="none" w:sz="0" w:space="0" w:color="auto"/>
                    <w:left w:val="none" w:sz="0" w:space="0" w:color="auto"/>
                    <w:bottom w:val="none" w:sz="0" w:space="0" w:color="auto"/>
                    <w:right w:val="none" w:sz="0" w:space="0" w:color="auto"/>
                  </w:divBdr>
                  <w:divsChild>
                    <w:div w:id="1778716671">
                      <w:marLeft w:val="0"/>
                      <w:marRight w:val="0"/>
                      <w:marTop w:val="0"/>
                      <w:marBottom w:val="0"/>
                      <w:divBdr>
                        <w:top w:val="none" w:sz="0" w:space="0" w:color="auto"/>
                        <w:left w:val="none" w:sz="0" w:space="0" w:color="auto"/>
                        <w:bottom w:val="none" w:sz="0" w:space="0" w:color="auto"/>
                        <w:right w:val="none" w:sz="0" w:space="0" w:color="auto"/>
                      </w:divBdr>
                    </w:div>
                  </w:divsChild>
                </w:div>
                <w:div w:id="718937195">
                  <w:marLeft w:val="0"/>
                  <w:marRight w:val="0"/>
                  <w:marTop w:val="0"/>
                  <w:marBottom w:val="0"/>
                  <w:divBdr>
                    <w:top w:val="none" w:sz="0" w:space="0" w:color="auto"/>
                    <w:left w:val="none" w:sz="0" w:space="0" w:color="auto"/>
                    <w:bottom w:val="none" w:sz="0" w:space="0" w:color="auto"/>
                    <w:right w:val="none" w:sz="0" w:space="0" w:color="auto"/>
                  </w:divBdr>
                  <w:divsChild>
                    <w:div w:id="593395338">
                      <w:marLeft w:val="0"/>
                      <w:marRight w:val="0"/>
                      <w:marTop w:val="0"/>
                      <w:marBottom w:val="0"/>
                      <w:divBdr>
                        <w:top w:val="none" w:sz="0" w:space="0" w:color="auto"/>
                        <w:left w:val="none" w:sz="0" w:space="0" w:color="auto"/>
                        <w:bottom w:val="none" w:sz="0" w:space="0" w:color="auto"/>
                        <w:right w:val="none" w:sz="0" w:space="0" w:color="auto"/>
                      </w:divBdr>
                    </w:div>
                  </w:divsChild>
                </w:div>
                <w:div w:id="726803821">
                  <w:marLeft w:val="0"/>
                  <w:marRight w:val="0"/>
                  <w:marTop w:val="0"/>
                  <w:marBottom w:val="0"/>
                  <w:divBdr>
                    <w:top w:val="none" w:sz="0" w:space="0" w:color="auto"/>
                    <w:left w:val="none" w:sz="0" w:space="0" w:color="auto"/>
                    <w:bottom w:val="none" w:sz="0" w:space="0" w:color="auto"/>
                    <w:right w:val="none" w:sz="0" w:space="0" w:color="auto"/>
                  </w:divBdr>
                  <w:divsChild>
                    <w:div w:id="2078627090">
                      <w:marLeft w:val="0"/>
                      <w:marRight w:val="0"/>
                      <w:marTop w:val="0"/>
                      <w:marBottom w:val="0"/>
                      <w:divBdr>
                        <w:top w:val="none" w:sz="0" w:space="0" w:color="auto"/>
                        <w:left w:val="none" w:sz="0" w:space="0" w:color="auto"/>
                        <w:bottom w:val="none" w:sz="0" w:space="0" w:color="auto"/>
                        <w:right w:val="none" w:sz="0" w:space="0" w:color="auto"/>
                      </w:divBdr>
                    </w:div>
                  </w:divsChild>
                </w:div>
                <w:div w:id="733891573">
                  <w:marLeft w:val="0"/>
                  <w:marRight w:val="0"/>
                  <w:marTop w:val="0"/>
                  <w:marBottom w:val="0"/>
                  <w:divBdr>
                    <w:top w:val="none" w:sz="0" w:space="0" w:color="auto"/>
                    <w:left w:val="none" w:sz="0" w:space="0" w:color="auto"/>
                    <w:bottom w:val="none" w:sz="0" w:space="0" w:color="auto"/>
                    <w:right w:val="none" w:sz="0" w:space="0" w:color="auto"/>
                  </w:divBdr>
                  <w:divsChild>
                    <w:div w:id="357853576">
                      <w:marLeft w:val="0"/>
                      <w:marRight w:val="0"/>
                      <w:marTop w:val="0"/>
                      <w:marBottom w:val="0"/>
                      <w:divBdr>
                        <w:top w:val="none" w:sz="0" w:space="0" w:color="auto"/>
                        <w:left w:val="none" w:sz="0" w:space="0" w:color="auto"/>
                        <w:bottom w:val="none" w:sz="0" w:space="0" w:color="auto"/>
                        <w:right w:val="none" w:sz="0" w:space="0" w:color="auto"/>
                      </w:divBdr>
                    </w:div>
                  </w:divsChild>
                </w:div>
                <w:div w:id="761490798">
                  <w:marLeft w:val="0"/>
                  <w:marRight w:val="0"/>
                  <w:marTop w:val="0"/>
                  <w:marBottom w:val="0"/>
                  <w:divBdr>
                    <w:top w:val="none" w:sz="0" w:space="0" w:color="auto"/>
                    <w:left w:val="none" w:sz="0" w:space="0" w:color="auto"/>
                    <w:bottom w:val="none" w:sz="0" w:space="0" w:color="auto"/>
                    <w:right w:val="none" w:sz="0" w:space="0" w:color="auto"/>
                  </w:divBdr>
                  <w:divsChild>
                    <w:div w:id="1535733288">
                      <w:marLeft w:val="0"/>
                      <w:marRight w:val="0"/>
                      <w:marTop w:val="0"/>
                      <w:marBottom w:val="0"/>
                      <w:divBdr>
                        <w:top w:val="none" w:sz="0" w:space="0" w:color="auto"/>
                        <w:left w:val="none" w:sz="0" w:space="0" w:color="auto"/>
                        <w:bottom w:val="none" w:sz="0" w:space="0" w:color="auto"/>
                        <w:right w:val="none" w:sz="0" w:space="0" w:color="auto"/>
                      </w:divBdr>
                    </w:div>
                  </w:divsChild>
                </w:div>
                <w:div w:id="809902837">
                  <w:marLeft w:val="0"/>
                  <w:marRight w:val="0"/>
                  <w:marTop w:val="0"/>
                  <w:marBottom w:val="0"/>
                  <w:divBdr>
                    <w:top w:val="none" w:sz="0" w:space="0" w:color="auto"/>
                    <w:left w:val="none" w:sz="0" w:space="0" w:color="auto"/>
                    <w:bottom w:val="none" w:sz="0" w:space="0" w:color="auto"/>
                    <w:right w:val="none" w:sz="0" w:space="0" w:color="auto"/>
                  </w:divBdr>
                  <w:divsChild>
                    <w:div w:id="1120146521">
                      <w:marLeft w:val="0"/>
                      <w:marRight w:val="0"/>
                      <w:marTop w:val="0"/>
                      <w:marBottom w:val="0"/>
                      <w:divBdr>
                        <w:top w:val="none" w:sz="0" w:space="0" w:color="auto"/>
                        <w:left w:val="none" w:sz="0" w:space="0" w:color="auto"/>
                        <w:bottom w:val="none" w:sz="0" w:space="0" w:color="auto"/>
                        <w:right w:val="none" w:sz="0" w:space="0" w:color="auto"/>
                      </w:divBdr>
                    </w:div>
                  </w:divsChild>
                </w:div>
                <w:div w:id="849831375">
                  <w:marLeft w:val="0"/>
                  <w:marRight w:val="0"/>
                  <w:marTop w:val="0"/>
                  <w:marBottom w:val="0"/>
                  <w:divBdr>
                    <w:top w:val="none" w:sz="0" w:space="0" w:color="auto"/>
                    <w:left w:val="none" w:sz="0" w:space="0" w:color="auto"/>
                    <w:bottom w:val="none" w:sz="0" w:space="0" w:color="auto"/>
                    <w:right w:val="none" w:sz="0" w:space="0" w:color="auto"/>
                  </w:divBdr>
                  <w:divsChild>
                    <w:div w:id="354501504">
                      <w:marLeft w:val="0"/>
                      <w:marRight w:val="0"/>
                      <w:marTop w:val="0"/>
                      <w:marBottom w:val="0"/>
                      <w:divBdr>
                        <w:top w:val="none" w:sz="0" w:space="0" w:color="auto"/>
                        <w:left w:val="none" w:sz="0" w:space="0" w:color="auto"/>
                        <w:bottom w:val="none" w:sz="0" w:space="0" w:color="auto"/>
                        <w:right w:val="none" w:sz="0" w:space="0" w:color="auto"/>
                      </w:divBdr>
                    </w:div>
                  </w:divsChild>
                </w:div>
                <w:div w:id="852256358">
                  <w:marLeft w:val="0"/>
                  <w:marRight w:val="0"/>
                  <w:marTop w:val="0"/>
                  <w:marBottom w:val="0"/>
                  <w:divBdr>
                    <w:top w:val="none" w:sz="0" w:space="0" w:color="auto"/>
                    <w:left w:val="none" w:sz="0" w:space="0" w:color="auto"/>
                    <w:bottom w:val="none" w:sz="0" w:space="0" w:color="auto"/>
                    <w:right w:val="none" w:sz="0" w:space="0" w:color="auto"/>
                  </w:divBdr>
                  <w:divsChild>
                    <w:div w:id="1866405113">
                      <w:marLeft w:val="0"/>
                      <w:marRight w:val="0"/>
                      <w:marTop w:val="0"/>
                      <w:marBottom w:val="0"/>
                      <w:divBdr>
                        <w:top w:val="none" w:sz="0" w:space="0" w:color="auto"/>
                        <w:left w:val="none" w:sz="0" w:space="0" w:color="auto"/>
                        <w:bottom w:val="none" w:sz="0" w:space="0" w:color="auto"/>
                        <w:right w:val="none" w:sz="0" w:space="0" w:color="auto"/>
                      </w:divBdr>
                    </w:div>
                  </w:divsChild>
                </w:div>
                <w:div w:id="917978276">
                  <w:marLeft w:val="0"/>
                  <w:marRight w:val="0"/>
                  <w:marTop w:val="0"/>
                  <w:marBottom w:val="0"/>
                  <w:divBdr>
                    <w:top w:val="none" w:sz="0" w:space="0" w:color="auto"/>
                    <w:left w:val="none" w:sz="0" w:space="0" w:color="auto"/>
                    <w:bottom w:val="none" w:sz="0" w:space="0" w:color="auto"/>
                    <w:right w:val="none" w:sz="0" w:space="0" w:color="auto"/>
                  </w:divBdr>
                  <w:divsChild>
                    <w:div w:id="732777338">
                      <w:marLeft w:val="0"/>
                      <w:marRight w:val="0"/>
                      <w:marTop w:val="0"/>
                      <w:marBottom w:val="0"/>
                      <w:divBdr>
                        <w:top w:val="none" w:sz="0" w:space="0" w:color="auto"/>
                        <w:left w:val="none" w:sz="0" w:space="0" w:color="auto"/>
                        <w:bottom w:val="none" w:sz="0" w:space="0" w:color="auto"/>
                        <w:right w:val="none" w:sz="0" w:space="0" w:color="auto"/>
                      </w:divBdr>
                    </w:div>
                  </w:divsChild>
                </w:div>
                <w:div w:id="929319234">
                  <w:marLeft w:val="0"/>
                  <w:marRight w:val="0"/>
                  <w:marTop w:val="0"/>
                  <w:marBottom w:val="0"/>
                  <w:divBdr>
                    <w:top w:val="none" w:sz="0" w:space="0" w:color="auto"/>
                    <w:left w:val="none" w:sz="0" w:space="0" w:color="auto"/>
                    <w:bottom w:val="none" w:sz="0" w:space="0" w:color="auto"/>
                    <w:right w:val="none" w:sz="0" w:space="0" w:color="auto"/>
                  </w:divBdr>
                  <w:divsChild>
                    <w:div w:id="1207989561">
                      <w:marLeft w:val="0"/>
                      <w:marRight w:val="0"/>
                      <w:marTop w:val="0"/>
                      <w:marBottom w:val="0"/>
                      <w:divBdr>
                        <w:top w:val="none" w:sz="0" w:space="0" w:color="auto"/>
                        <w:left w:val="none" w:sz="0" w:space="0" w:color="auto"/>
                        <w:bottom w:val="none" w:sz="0" w:space="0" w:color="auto"/>
                        <w:right w:val="none" w:sz="0" w:space="0" w:color="auto"/>
                      </w:divBdr>
                    </w:div>
                  </w:divsChild>
                </w:div>
                <w:div w:id="938756745">
                  <w:marLeft w:val="0"/>
                  <w:marRight w:val="0"/>
                  <w:marTop w:val="0"/>
                  <w:marBottom w:val="0"/>
                  <w:divBdr>
                    <w:top w:val="none" w:sz="0" w:space="0" w:color="auto"/>
                    <w:left w:val="none" w:sz="0" w:space="0" w:color="auto"/>
                    <w:bottom w:val="none" w:sz="0" w:space="0" w:color="auto"/>
                    <w:right w:val="none" w:sz="0" w:space="0" w:color="auto"/>
                  </w:divBdr>
                  <w:divsChild>
                    <w:div w:id="955409229">
                      <w:marLeft w:val="0"/>
                      <w:marRight w:val="0"/>
                      <w:marTop w:val="0"/>
                      <w:marBottom w:val="0"/>
                      <w:divBdr>
                        <w:top w:val="none" w:sz="0" w:space="0" w:color="auto"/>
                        <w:left w:val="none" w:sz="0" w:space="0" w:color="auto"/>
                        <w:bottom w:val="none" w:sz="0" w:space="0" w:color="auto"/>
                        <w:right w:val="none" w:sz="0" w:space="0" w:color="auto"/>
                      </w:divBdr>
                    </w:div>
                  </w:divsChild>
                </w:div>
                <w:div w:id="950012676">
                  <w:marLeft w:val="0"/>
                  <w:marRight w:val="0"/>
                  <w:marTop w:val="0"/>
                  <w:marBottom w:val="0"/>
                  <w:divBdr>
                    <w:top w:val="none" w:sz="0" w:space="0" w:color="auto"/>
                    <w:left w:val="none" w:sz="0" w:space="0" w:color="auto"/>
                    <w:bottom w:val="none" w:sz="0" w:space="0" w:color="auto"/>
                    <w:right w:val="none" w:sz="0" w:space="0" w:color="auto"/>
                  </w:divBdr>
                  <w:divsChild>
                    <w:div w:id="393360609">
                      <w:marLeft w:val="0"/>
                      <w:marRight w:val="0"/>
                      <w:marTop w:val="0"/>
                      <w:marBottom w:val="0"/>
                      <w:divBdr>
                        <w:top w:val="none" w:sz="0" w:space="0" w:color="auto"/>
                        <w:left w:val="none" w:sz="0" w:space="0" w:color="auto"/>
                        <w:bottom w:val="none" w:sz="0" w:space="0" w:color="auto"/>
                        <w:right w:val="none" w:sz="0" w:space="0" w:color="auto"/>
                      </w:divBdr>
                    </w:div>
                  </w:divsChild>
                </w:div>
                <w:div w:id="970524697">
                  <w:marLeft w:val="0"/>
                  <w:marRight w:val="0"/>
                  <w:marTop w:val="0"/>
                  <w:marBottom w:val="0"/>
                  <w:divBdr>
                    <w:top w:val="none" w:sz="0" w:space="0" w:color="auto"/>
                    <w:left w:val="none" w:sz="0" w:space="0" w:color="auto"/>
                    <w:bottom w:val="none" w:sz="0" w:space="0" w:color="auto"/>
                    <w:right w:val="none" w:sz="0" w:space="0" w:color="auto"/>
                  </w:divBdr>
                  <w:divsChild>
                    <w:div w:id="420226079">
                      <w:marLeft w:val="0"/>
                      <w:marRight w:val="0"/>
                      <w:marTop w:val="0"/>
                      <w:marBottom w:val="0"/>
                      <w:divBdr>
                        <w:top w:val="none" w:sz="0" w:space="0" w:color="auto"/>
                        <w:left w:val="none" w:sz="0" w:space="0" w:color="auto"/>
                        <w:bottom w:val="none" w:sz="0" w:space="0" w:color="auto"/>
                        <w:right w:val="none" w:sz="0" w:space="0" w:color="auto"/>
                      </w:divBdr>
                    </w:div>
                  </w:divsChild>
                </w:div>
                <w:div w:id="972754487">
                  <w:marLeft w:val="0"/>
                  <w:marRight w:val="0"/>
                  <w:marTop w:val="0"/>
                  <w:marBottom w:val="0"/>
                  <w:divBdr>
                    <w:top w:val="none" w:sz="0" w:space="0" w:color="auto"/>
                    <w:left w:val="none" w:sz="0" w:space="0" w:color="auto"/>
                    <w:bottom w:val="none" w:sz="0" w:space="0" w:color="auto"/>
                    <w:right w:val="none" w:sz="0" w:space="0" w:color="auto"/>
                  </w:divBdr>
                  <w:divsChild>
                    <w:div w:id="1557280203">
                      <w:marLeft w:val="0"/>
                      <w:marRight w:val="0"/>
                      <w:marTop w:val="0"/>
                      <w:marBottom w:val="0"/>
                      <w:divBdr>
                        <w:top w:val="none" w:sz="0" w:space="0" w:color="auto"/>
                        <w:left w:val="none" w:sz="0" w:space="0" w:color="auto"/>
                        <w:bottom w:val="none" w:sz="0" w:space="0" w:color="auto"/>
                        <w:right w:val="none" w:sz="0" w:space="0" w:color="auto"/>
                      </w:divBdr>
                    </w:div>
                  </w:divsChild>
                </w:div>
                <w:div w:id="980887906">
                  <w:marLeft w:val="0"/>
                  <w:marRight w:val="0"/>
                  <w:marTop w:val="0"/>
                  <w:marBottom w:val="0"/>
                  <w:divBdr>
                    <w:top w:val="none" w:sz="0" w:space="0" w:color="auto"/>
                    <w:left w:val="none" w:sz="0" w:space="0" w:color="auto"/>
                    <w:bottom w:val="none" w:sz="0" w:space="0" w:color="auto"/>
                    <w:right w:val="none" w:sz="0" w:space="0" w:color="auto"/>
                  </w:divBdr>
                  <w:divsChild>
                    <w:div w:id="839346358">
                      <w:marLeft w:val="0"/>
                      <w:marRight w:val="0"/>
                      <w:marTop w:val="0"/>
                      <w:marBottom w:val="0"/>
                      <w:divBdr>
                        <w:top w:val="none" w:sz="0" w:space="0" w:color="auto"/>
                        <w:left w:val="none" w:sz="0" w:space="0" w:color="auto"/>
                        <w:bottom w:val="none" w:sz="0" w:space="0" w:color="auto"/>
                        <w:right w:val="none" w:sz="0" w:space="0" w:color="auto"/>
                      </w:divBdr>
                    </w:div>
                  </w:divsChild>
                </w:div>
                <w:div w:id="990869323">
                  <w:marLeft w:val="0"/>
                  <w:marRight w:val="0"/>
                  <w:marTop w:val="0"/>
                  <w:marBottom w:val="0"/>
                  <w:divBdr>
                    <w:top w:val="none" w:sz="0" w:space="0" w:color="auto"/>
                    <w:left w:val="none" w:sz="0" w:space="0" w:color="auto"/>
                    <w:bottom w:val="none" w:sz="0" w:space="0" w:color="auto"/>
                    <w:right w:val="none" w:sz="0" w:space="0" w:color="auto"/>
                  </w:divBdr>
                  <w:divsChild>
                    <w:div w:id="1354333768">
                      <w:marLeft w:val="0"/>
                      <w:marRight w:val="0"/>
                      <w:marTop w:val="0"/>
                      <w:marBottom w:val="0"/>
                      <w:divBdr>
                        <w:top w:val="none" w:sz="0" w:space="0" w:color="auto"/>
                        <w:left w:val="none" w:sz="0" w:space="0" w:color="auto"/>
                        <w:bottom w:val="none" w:sz="0" w:space="0" w:color="auto"/>
                        <w:right w:val="none" w:sz="0" w:space="0" w:color="auto"/>
                      </w:divBdr>
                    </w:div>
                  </w:divsChild>
                </w:div>
                <w:div w:id="996151878">
                  <w:marLeft w:val="0"/>
                  <w:marRight w:val="0"/>
                  <w:marTop w:val="0"/>
                  <w:marBottom w:val="0"/>
                  <w:divBdr>
                    <w:top w:val="none" w:sz="0" w:space="0" w:color="auto"/>
                    <w:left w:val="none" w:sz="0" w:space="0" w:color="auto"/>
                    <w:bottom w:val="none" w:sz="0" w:space="0" w:color="auto"/>
                    <w:right w:val="none" w:sz="0" w:space="0" w:color="auto"/>
                  </w:divBdr>
                  <w:divsChild>
                    <w:div w:id="1853642369">
                      <w:marLeft w:val="0"/>
                      <w:marRight w:val="0"/>
                      <w:marTop w:val="0"/>
                      <w:marBottom w:val="0"/>
                      <w:divBdr>
                        <w:top w:val="none" w:sz="0" w:space="0" w:color="auto"/>
                        <w:left w:val="none" w:sz="0" w:space="0" w:color="auto"/>
                        <w:bottom w:val="none" w:sz="0" w:space="0" w:color="auto"/>
                        <w:right w:val="none" w:sz="0" w:space="0" w:color="auto"/>
                      </w:divBdr>
                    </w:div>
                  </w:divsChild>
                </w:div>
                <w:div w:id="1023171402">
                  <w:marLeft w:val="0"/>
                  <w:marRight w:val="0"/>
                  <w:marTop w:val="0"/>
                  <w:marBottom w:val="0"/>
                  <w:divBdr>
                    <w:top w:val="none" w:sz="0" w:space="0" w:color="auto"/>
                    <w:left w:val="none" w:sz="0" w:space="0" w:color="auto"/>
                    <w:bottom w:val="none" w:sz="0" w:space="0" w:color="auto"/>
                    <w:right w:val="none" w:sz="0" w:space="0" w:color="auto"/>
                  </w:divBdr>
                  <w:divsChild>
                    <w:div w:id="2027247140">
                      <w:marLeft w:val="0"/>
                      <w:marRight w:val="0"/>
                      <w:marTop w:val="0"/>
                      <w:marBottom w:val="0"/>
                      <w:divBdr>
                        <w:top w:val="none" w:sz="0" w:space="0" w:color="auto"/>
                        <w:left w:val="none" w:sz="0" w:space="0" w:color="auto"/>
                        <w:bottom w:val="none" w:sz="0" w:space="0" w:color="auto"/>
                        <w:right w:val="none" w:sz="0" w:space="0" w:color="auto"/>
                      </w:divBdr>
                    </w:div>
                  </w:divsChild>
                </w:div>
                <w:div w:id="1056127836">
                  <w:marLeft w:val="0"/>
                  <w:marRight w:val="0"/>
                  <w:marTop w:val="0"/>
                  <w:marBottom w:val="0"/>
                  <w:divBdr>
                    <w:top w:val="none" w:sz="0" w:space="0" w:color="auto"/>
                    <w:left w:val="none" w:sz="0" w:space="0" w:color="auto"/>
                    <w:bottom w:val="none" w:sz="0" w:space="0" w:color="auto"/>
                    <w:right w:val="none" w:sz="0" w:space="0" w:color="auto"/>
                  </w:divBdr>
                  <w:divsChild>
                    <w:div w:id="1058478487">
                      <w:marLeft w:val="0"/>
                      <w:marRight w:val="0"/>
                      <w:marTop w:val="0"/>
                      <w:marBottom w:val="0"/>
                      <w:divBdr>
                        <w:top w:val="none" w:sz="0" w:space="0" w:color="auto"/>
                        <w:left w:val="none" w:sz="0" w:space="0" w:color="auto"/>
                        <w:bottom w:val="none" w:sz="0" w:space="0" w:color="auto"/>
                        <w:right w:val="none" w:sz="0" w:space="0" w:color="auto"/>
                      </w:divBdr>
                    </w:div>
                  </w:divsChild>
                </w:div>
                <w:div w:id="1135949444">
                  <w:marLeft w:val="0"/>
                  <w:marRight w:val="0"/>
                  <w:marTop w:val="0"/>
                  <w:marBottom w:val="0"/>
                  <w:divBdr>
                    <w:top w:val="none" w:sz="0" w:space="0" w:color="auto"/>
                    <w:left w:val="none" w:sz="0" w:space="0" w:color="auto"/>
                    <w:bottom w:val="none" w:sz="0" w:space="0" w:color="auto"/>
                    <w:right w:val="none" w:sz="0" w:space="0" w:color="auto"/>
                  </w:divBdr>
                  <w:divsChild>
                    <w:div w:id="1843618371">
                      <w:marLeft w:val="0"/>
                      <w:marRight w:val="0"/>
                      <w:marTop w:val="0"/>
                      <w:marBottom w:val="0"/>
                      <w:divBdr>
                        <w:top w:val="none" w:sz="0" w:space="0" w:color="auto"/>
                        <w:left w:val="none" w:sz="0" w:space="0" w:color="auto"/>
                        <w:bottom w:val="none" w:sz="0" w:space="0" w:color="auto"/>
                        <w:right w:val="none" w:sz="0" w:space="0" w:color="auto"/>
                      </w:divBdr>
                    </w:div>
                  </w:divsChild>
                </w:div>
                <w:div w:id="1144929654">
                  <w:marLeft w:val="0"/>
                  <w:marRight w:val="0"/>
                  <w:marTop w:val="0"/>
                  <w:marBottom w:val="0"/>
                  <w:divBdr>
                    <w:top w:val="none" w:sz="0" w:space="0" w:color="auto"/>
                    <w:left w:val="none" w:sz="0" w:space="0" w:color="auto"/>
                    <w:bottom w:val="none" w:sz="0" w:space="0" w:color="auto"/>
                    <w:right w:val="none" w:sz="0" w:space="0" w:color="auto"/>
                  </w:divBdr>
                  <w:divsChild>
                    <w:div w:id="716470746">
                      <w:marLeft w:val="0"/>
                      <w:marRight w:val="0"/>
                      <w:marTop w:val="0"/>
                      <w:marBottom w:val="0"/>
                      <w:divBdr>
                        <w:top w:val="none" w:sz="0" w:space="0" w:color="auto"/>
                        <w:left w:val="none" w:sz="0" w:space="0" w:color="auto"/>
                        <w:bottom w:val="none" w:sz="0" w:space="0" w:color="auto"/>
                        <w:right w:val="none" w:sz="0" w:space="0" w:color="auto"/>
                      </w:divBdr>
                    </w:div>
                  </w:divsChild>
                </w:div>
                <w:div w:id="1158109292">
                  <w:marLeft w:val="0"/>
                  <w:marRight w:val="0"/>
                  <w:marTop w:val="0"/>
                  <w:marBottom w:val="0"/>
                  <w:divBdr>
                    <w:top w:val="none" w:sz="0" w:space="0" w:color="auto"/>
                    <w:left w:val="none" w:sz="0" w:space="0" w:color="auto"/>
                    <w:bottom w:val="none" w:sz="0" w:space="0" w:color="auto"/>
                    <w:right w:val="none" w:sz="0" w:space="0" w:color="auto"/>
                  </w:divBdr>
                  <w:divsChild>
                    <w:div w:id="1982349235">
                      <w:marLeft w:val="0"/>
                      <w:marRight w:val="0"/>
                      <w:marTop w:val="0"/>
                      <w:marBottom w:val="0"/>
                      <w:divBdr>
                        <w:top w:val="none" w:sz="0" w:space="0" w:color="auto"/>
                        <w:left w:val="none" w:sz="0" w:space="0" w:color="auto"/>
                        <w:bottom w:val="none" w:sz="0" w:space="0" w:color="auto"/>
                        <w:right w:val="none" w:sz="0" w:space="0" w:color="auto"/>
                      </w:divBdr>
                    </w:div>
                  </w:divsChild>
                </w:div>
                <w:div w:id="1184326197">
                  <w:marLeft w:val="0"/>
                  <w:marRight w:val="0"/>
                  <w:marTop w:val="0"/>
                  <w:marBottom w:val="0"/>
                  <w:divBdr>
                    <w:top w:val="none" w:sz="0" w:space="0" w:color="auto"/>
                    <w:left w:val="none" w:sz="0" w:space="0" w:color="auto"/>
                    <w:bottom w:val="none" w:sz="0" w:space="0" w:color="auto"/>
                    <w:right w:val="none" w:sz="0" w:space="0" w:color="auto"/>
                  </w:divBdr>
                  <w:divsChild>
                    <w:div w:id="392049055">
                      <w:marLeft w:val="0"/>
                      <w:marRight w:val="0"/>
                      <w:marTop w:val="0"/>
                      <w:marBottom w:val="0"/>
                      <w:divBdr>
                        <w:top w:val="none" w:sz="0" w:space="0" w:color="auto"/>
                        <w:left w:val="none" w:sz="0" w:space="0" w:color="auto"/>
                        <w:bottom w:val="none" w:sz="0" w:space="0" w:color="auto"/>
                        <w:right w:val="none" w:sz="0" w:space="0" w:color="auto"/>
                      </w:divBdr>
                    </w:div>
                  </w:divsChild>
                </w:div>
                <w:div w:id="1236551143">
                  <w:marLeft w:val="0"/>
                  <w:marRight w:val="0"/>
                  <w:marTop w:val="0"/>
                  <w:marBottom w:val="0"/>
                  <w:divBdr>
                    <w:top w:val="none" w:sz="0" w:space="0" w:color="auto"/>
                    <w:left w:val="none" w:sz="0" w:space="0" w:color="auto"/>
                    <w:bottom w:val="none" w:sz="0" w:space="0" w:color="auto"/>
                    <w:right w:val="none" w:sz="0" w:space="0" w:color="auto"/>
                  </w:divBdr>
                  <w:divsChild>
                    <w:div w:id="1579514867">
                      <w:marLeft w:val="0"/>
                      <w:marRight w:val="0"/>
                      <w:marTop w:val="0"/>
                      <w:marBottom w:val="0"/>
                      <w:divBdr>
                        <w:top w:val="none" w:sz="0" w:space="0" w:color="auto"/>
                        <w:left w:val="none" w:sz="0" w:space="0" w:color="auto"/>
                        <w:bottom w:val="none" w:sz="0" w:space="0" w:color="auto"/>
                        <w:right w:val="none" w:sz="0" w:space="0" w:color="auto"/>
                      </w:divBdr>
                    </w:div>
                  </w:divsChild>
                </w:div>
                <w:div w:id="1238707077">
                  <w:marLeft w:val="0"/>
                  <w:marRight w:val="0"/>
                  <w:marTop w:val="0"/>
                  <w:marBottom w:val="0"/>
                  <w:divBdr>
                    <w:top w:val="none" w:sz="0" w:space="0" w:color="auto"/>
                    <w:left w:val="none" w:sz="0" w:space="0" w:color="auto"/>
                    <w:bottom w:val="none" w:sz="0" w:space="0" w:color="auto"/>
                    <w:right w:val="none" w:sz="0" w:space="0" w:color="auto"/>
                  </w:divBdr>
                  <w:divsChild>
                    <w:div w:id="617955631">
                      <w:marLeft w:val="0"/>
                      <w:marRight w:val="0"/>
                      <w:marTop w:val="0"/>
                      <w:marBottom w:val="0"/>
                      <w:divBdr>
                        <w:top w:val="none" w:sz="0" w:space="0" w:color="auto"/>
                        <w:left w:val="none" w:sz="0" w:space="0" w:color="auto"/>
                        <w:bottom w:val="none" w:sz="0" w:space="0" w:color="auto"/>
                        <w:right w:val="none" w:sz="0" w:space="0" w:color="auto"/>
                      </w:divBdr>
                    </w:div>
                  </w:divsChild>
                </w:div>
                <w:div w:id="1260411319">
                  <w:marLeft w:val="0"/>
                  <w:marRight w:val="0"/>
                  <w:marTop w:val="0"/>
                  <w:marBottom w:val="0"/>
                  <w:divBdr>
                    <w:top w:val="none" w:sz="0" w:space="0" w:color="auto"/>
                    <w:left w:val="none" w:sz="0" w:space="0" w:color="auto"/>
                    <w:bottom w:val="none" w:sz="0" w:space="0" w:color="auto"/>
                    <w:right w:val="none" w:sz="0" w:space="0" w:color="auto"/>
                  </w:divBdr>
                  <w:divsChild>
                    <w:div w:id="1462459067">
                      <w:marLeft w:val="0"/>
                      <w:marRight w:val="0"/>
                      <w:marTop w:val="0"/>
                      <w:marBottom w:val="0"/>
                      <w:divBdr>
                        <w:top w:val="none" w:sz="0" w:space="0" w:color="auto"/>
                        <w:left w:val="none" w:sz="0" w:space="0" w:color="auto"/>
                        <w:bottom w:val="none" w:sz="0" w:space="0" w:color="auto"/>
                        <w:right w:val="none" w:sz="0" w:space="0" w:color="auto"/>
                      </w:divBdr>
                    </w:div>
                  </w:divsChild>
                </w:div>
                <w:div w:id="1356078780">
                  <w:marLeft w:val="0"/>
                  <w:marRight w:val="0"/>
                  <w:marTop w:val="0"/>
                  <w:marBottom w:val="0"/>
                  <w:divBdr>
                    <w:top w:val="none" w:sz="0" w:space="0" w:color="auto"/>
                    <w:left w:val="none" w:sz="0" w:space="0" w:color="auto"/>
                    <w:bottom w:val="none" w:sz="0" w:space="0" w:color="auto"/>
                    <w:right w:val="none" w:sz="0" w:space="0" w:color="auto"/>
                  </w:divBdr>
                  <w:divsChild>
                    <w:div w:id="494689115">
                      <w:marLeft w:val="0"/>
                      <w:marRight w:val="0"/>
                      <w:marTop w:val="0"/>
                      <w:marBottom w:val="0"/>
                      <w:divBdr>
                        <w:top w:val="none" w:sz="0" w:space="0" w:color="auto"/>
                        <w:left w:val="none" w:sz="0" w:space="0" w:color="auto"/>
                        <w:bottom w:val="none" w:sz="0" w:space="0" w:color="auto"/>
                        <w:right w:val="none" w:sz="0" w:space="0" w:color="auto"/>
                      </w:divBdr>
                    </w:div>
                  </w:divsChild>
                </w:div>
                <w:div w:id="1374185327">
                  <w:marLeft w:val="0"/>
                  <w:marRight w:val="0"/>
                  <w:marTop w:val="0"/>
                  <w:marBottom w:val="0"/>
                  <w:divBdr>
                    <w:top w:val="none" w:sz="0" w:space="0" w:color="auto"/>
                    <w:left w:val="none" w:sz="0" w:space="0" w:color="auto"/>
                    <w:bottom w:val="none" w:sz="0" w:space="0" w:color="auto"/>
                    <w:right w:val="none" w:sz="0" w:space="0" w:color="auto"/>
                  </w:divBdr>
                  <w:divsChild>
                    <w:div w:id="1532835466">
                      <w:marLeft w:val="0"/>
                      <w:marRight w:val="0"/>
                      <w:marTop w:val="0"/>
                      <w:marBottom w:val="0"/>
                      <w:divBdr>
                        <w:top w:val="none" w:sz="0" w:space="0" w:color="auto"/>
                        <w:left w:val="none" w:sz="0" w:space="0" w:color="auto"/>
                        <w:bottom w:val="none" w:sz="0" w:space="0" w:color="auto"/>
                        <w:right w:val="none" w:sz="0" w:space="0" w:color="auto"/>
                      </w:divBdr>
                    </w:div>
                  </w:divsChild>
                </w:div>
                <w:div w:id="1376197480">
                  <w:marLeft w:val="0"/>
                  <w:marRight w:val="0"/>
                  <w:marTop w:val="0"/>
                  <w:marBottom w:val="0"/>
                  <w:divBdr>
                    <w:top w:val="none" w:sz="0" w:space="0" w:color="auto"/>
                    <w:left w:val="none" w:sz="0" w:space="0" w:color="auto"/>
                    <w:bottom w:val="none" w:sz="0" w:space="0" w:color="auto"/>
                    <w:right w:val="none" w:sz="0" w:space="0" w:color="auto"/>
                  </w:divBdr>
                  <w:divsChild>
                    <w:div w:id="1644580741">
                      <w:marLeft w:val="0"/>
                      <w:marRight w:val="0"/>
                      <w:marTop w:val="0"/>
                      <w:marBottom w:val="0"/>
                      <w:divBdr>
                        <w:top w:val="none" w:sz="0" w:space="0" w:color="auto"/>
                        <w:left w:val="none" w:sz="0" w:space="0" w:color="auto"/>
                        <w:bottom w:val="none" w:sz="0" w:space="0" w:color="auto"/>
                        <w:right w:val="none" w:sz="0" w:space="0" w:color="auto"/>
                      </w:divBdr>
                    </w:div>
                  </w:divsChild>
                </w:div>
                <w:div w:id="1419280372">
                  <w:marLeft w:val="0"/>
                  <w:marRight w:val="0"/>
                  <w:marTop w:val="0"/>
                  <w:marBottom w:val="0"/>
                  <w:divBdr>
                    <w:top w:val="none" w:sz="0" w:space="0" w:color="auto"/>
                    <w:left w:val="none" w:sz="0" w:space="0" w:color="auto"/>
                    <w:bottom w:val="none" w:sz="0" w:space="0" w:color="auto"/>
                    <w:right w:val="none" w:sz="0" w:space="0" w:color="auto"/>
                  </w:divBdr>
                  <w:divsChild>
                    <w:div w:id="557134717">
                      <w:marLeft w:val="0"/>
                      <w:marRight w:val="0"/>
                      <w:marTop w:val="0"/>
                      <w:marBottom w:val="0"/>
                      <w:divBdr>
                        <w:top w:val="none" w:sz="0" w:space="0" w:color="auto"/>
                        <w:left w:val="none" w:sz="0" w:space="0" w:color="auto"/>
                        <w:bottom w:val="none" w:sz="0" w:space="0" w:color="auto"/>
                        <w:right w:val="none" w:sz="0" w:space="0" w:color="auto"/>
                      </w:divBdr>
                    </w:div>
                  </w:divsChild>
                </w:div>
                <w:div w:id="1469666248">
                  <w:marLeft w:val="0"/>
                  <w:marRight w:val="0"/>
                  <w:marTop w:val="0"/>
                  <w:marBottom w:val="0"/>
                  <w:divBdr>
                    <w:top w:val="none" w:sz="0" w:space="0" w:color="auto"/>
                    <w:left w:val="none" w:sz="0" w:space="0" w:color="auto"/>
                    <w:bottom w:val="none" w:sz="0" w:space="0" w:color="auto"/>
                    <w:right w:val="none" w:sz="0" w:space="0" w:color="auto"/>
                  </w:divBdr>
                  <w:divsChild>
                    <w:div w:id="1185439099">
                      <w:marLeft w:val="0"/>
                      <w:marRight w:val="0"/>
                      <w:marTop w:val="0"/>
                      <w:marBottom w:val="0"/>
                      <w:divBdr>
                        <w:top w:val="none" w:sz="0" w:space="0" w:color="auto"/>
                        <w:left w:val="none" w:sz="0" w:space="0" w:color="auto"/>
                        <w:bottom w:val="none" w:sz="0" w:space="0" w:color="auto"/>
                        <w:right w:val="none" w:sz="0" w:space="0" w:color="auto"/>
                      </w:divBdr>
                    </w:div>
                  </w:divsChild>
                </w:div>
                <w:div w:id="1482888517">
                  <w:marLeft w:val="0"/>
                  <w:marRight w:val="0"/>
                  <w:marTop w:val="0"/>
                  <w:marBottom w:val="0"/>
                  <w:divBdr>
                    <w:top w:val="none" w:sz="0" w:space="0" w:color="auto"/>
                    <w:left w:val="none" w:sz="0" w:space="0" w:color="auto"/>
                    <w:bottom w:val="none" w:sz="0" w:space="0" w:color="auto"/>
                    <w:right w:val="none" w:sz="0" w:space="0" w:color="auto"/>
                  </w:divBdr>
                  <w:divsChild>
                    <w:div w:id="1002200276">
                      <w:marLeft w:val="0"/>
                      <w:marRight w:val="0"/>
                      <w:marTop w:val="0"/>
                      <w:marBottom w:val="0"/>
                      <w:divBdr>
                        <w:top w:val="none" w:sz="0" w:space="0" w:color="auto"/>
                        <w:left w:val="none" w:sz="0" w:space="0" w:color="auto"/>
                        <w:bottom w:val="none" w:sz="0" w:space="0" w:color="auto"/>
                        <w:right w:val="none" w:sz="0" w:space="0" w:color="auto"/>
                      </w:divBdr>
                    </w:div>
                  </w:divsChild>
                </w:div>
                <w:div w:id="1485195129">
                  <w:marLeft w:val="0"/>
                  <w:marRight w:val="0"/>
                  <w:marTop w:val="0"/>
                  <w:marBottom w:val="0"/>
                  <w:divBdr>
                    <w:top w:val="none" w:sz="0" w:space="0" w:color="auto"/>
                    <w:left w:val="none" w:sz="0" w:space="0" w:color="auto"/>
                    <w:bottom w:val="none" w:sz="0" w:space="0" w:color="auto"/>
                    <w:right w:val="none" w:sz="0" w:space="0" w:color="auto"/>
                  </w:divBdr>
                  <w:divsChild>
                    <w:div w:id="1516921878">
                      <w:marLeft w:val="0"/>
                      <w:marRight w:val="0"/>
                      <w:marTop w:val="0"/>
                      <w:marBottom w:val="0"/>
                      <w:divBdr>
                        <w:top w:val="none" w:sz="0" w:space="0" w:color="auto"/>
                        <w:left w:val="none" w:sz="0" w:space="0" w:color="auto"/>
                        <w:bottom w:val="none" w:sz="0" w:space="0" w:color="auto"/>
                        <w:right w:val="none" w:sz="0" w:space="0" w:color="auto"/>
                      </w:divBdr>
                    </w:div>
                  </w:divsChild>
                </w:div>
                <w:div w:id="1540050780">
                  <w:marLeft w:val="0"/>
                  <w:marRight w:val="0"/>
                  <w:marTop w:val="0"/>
                  <w:marBottom w:val="0"/>
                  <w:divBdr>
                    <w:top w:val="none" w:sz="0" w:space="0" w:color="auto"/>
                    <w:left w:val="none" w:sz="0" w:space="0" w:color="auto"/>
                    <w:bottom w:val="none" w:sz="0" w:space="0" w:color="auto"/>
                    <w:right w:val="none" w:sz="0" w:space="0" w:color="auto"/>
                  </w:divBdr>
                  <w:divsChild>
                    <w:div w:id="558320024">
                      <w:marLeft w:val="0"/>
                      <w:marRight w:val="0"/>
                      <w:marTop w:val="0"/>
                      <w:marBottom w:val="0"/>
                      <w:divBdr>
                        <w:top w:val="none" w:sz="0" w:space="0" w:color="auto"/>
                        <w:left w:val="none" w:sz="0" w:space="0" w:color="auto"/>
                        <w:bottom w:val="none" w:sz="0" w:space="0" w:color="auto"/>
                        <w:right w:val="none" w:sz="0" w:space="0" w:color="auto"/>
                      </w:divBdr>
                    </w:div>
                  </w:divsChild>
                </w:div>
                <w:div w:id="1541624229">
                  <w:marLeft w:val="0"/>
                  <w:marRight w:val="0"/>
                  <w:marTop w:val="0"/>
                  <w:marBottom w:val="0"/>
                  <w:divBdr>
                    <w:top w:val="none" w:sz="0" w:space="0" w:color="auto"/>
                    <w:left w:val="none" w:sz="0" w:space="0" w:color="auto"/>
                    <w:bottom w:val="none" w:sz="0" w:space="0" w:color="auto"/>
                    <w:right w:val="none" w:sz="0" w:space="0" w:color="auto"/>
                  </w:divBdr>
                  <w:divsChild>
                    <w:div w:id="674652636">
                      <w:marLeft w:val="0"/>
                      <w:marRight w:val="0"/>
                      <w:marTop w:val="0"/>
                      <w:marBottom w:val="0"/>
                      <w:divBdr>
                        <w:top w:val="none" w:sz="0" w:space="0" w:color="auto"/>
                        <w:left w:val="none" w:sz="0" w:space="0" w:color="auto"/>
                        <w:bottom w:val="none" w:sz="0" w:space="0" w:color="auto"/>
                        <w:right w:val="none" w:sz="0" w:space="0" w:color="auto"/>
                      </w:divBdr>
                    </w:div>
                  </w:divsChild>
                </w:div>
                <w:div w:id="1572495582">
                  <w:marLeft w:val="0"/>
                  <w:marRight w:val="0"/>
                  <w:marTop w:val="0"/>
                  <w:marBottom w:val="0"/>
                  <w:divBdr>
                    <w:top w:val="none" w:sz="0" w:space="0" w:color="auto"/>
                    <w:left w:val="none" w:sz="0" w:space="0" w:color="auto"/>
                    <w:bottom w:val="none" w:sz="0" w:space="0" w:color="auto"/>
                    <w:right w:val="none" w:sz="0" w:space="0" w:color="auto"/>
                  </w:divBdr>
                  <w:divsChild>
                    <w:div w:id="1954053835">
                      <w:marLeft w:val="0"/>
                      <w:marRight w:val="0"/>
                      <w:marTop w:val="0"/>
                      <w:marBottom w:val="0"/>
                      <w:divBdr>
                        <w:top w:val="none" w:sz="0" w:space="0" w:color="auto"/>
                        <w:left w:val="none" w:sz="0" w:space="0" w:color="auto"/>
                        <w:bottom w:val="none" w:sz="0" w:space="0" w:color="auto"/>
                        <w:right w:val="none" w:sz="0" w:space="0" w:color="auto"/>
                      </w:divBdr>
                    </w:div>
                  </w:divsChild>
                </w:div>
                <w:div w:id="1584342201">
                  <w:marLeft w:val="0"/>
                  <w:marRight w:val="0"/>
                  <w:marTop w:val="0"/>
                  <w:marBottom w:val="0"/>
                  <w:divBdr>
                    <w:top w:val="none" w:sz="0" w:space="0" w:color="auto"/>
                    <w:left w:val="none" w:sz="0" w:space="0" w:color="auto"/>
                    <w:bottom w:val="none" w:sz="0" w:space="0" w:color="auto"/>
                    <w:right w:val="none" w:sz="0" w:space="0" w:color="auto"/>
                  </w:divBdr>
                  <w:divsChild>
                    <w:div w:id="213008271">
                      <w:marLeft w:val="0"/>
                      <w:marRight w:val="0"/>
                      <w:marTop w:val="0"/>
                      <w:marBottom w:val="0"/>
                      <w:divBdr>
                        <w:top w:val="none" w:sz="0" w:space="0" w:color="auto"/>
                        <w:left w:val="none" w:sz="0" w:space="0" w:color="auto"/>
                        <w:bottom w:val="none" w:sz="0" w:space="0" w:color="auto"/>
                        <w:right w:val="none" w:sz="0" w:space="0" w:color="auto"/>
                      </w:divBdr>
                    </w:div>
                  </w:divsChild>
                </w:div>
                <w:div w:id="1605460610">
                  <w:marLeft w:val="0"/>
                  <w:marRight w:val="0"/>
                  <w:marTop w:val="0"/>
                  <w:marBottom w:val="0"/>
                  <w:divBdr>
                    <w:top w:val="none" w:sz="0" w:space="0" w:color="auto"/>
                    <w:left w:val="none" w:sz="0" w:space="0" w:color="auto"/>
                    <w:bottom w:val="none" w:sz="0" w:space="0" w:color="auto"/>
                    <w:right w:val="none" w:sz="0" w:space="0" w:color="auto"/>
                  </w:divBdr>
                  <w:divsChild>
                    <w:div w:id="1431046797">
                      <w:marLeft w:val="0"/>
                      <w:marRight w:val="0"/>
                      <w:marTop w:val="0"/>
                      <w:marBottom w:val="0"/>
                      <w:divBdr>
                        <w:top w:val="none" w:sz="0" w:space="0" w:color="auto"/>
                        <w:left w:val="none" w:sz="0" w:space="0" w:color="auto"/>
                        <w:bottom w:val="none" w:sz="0" w:space="0" w:color="auto"/>
                        <w:right w:val="none" w:sz="0" w:space="0" w:color="auto"/>
                      </w:divBdr>
                    </w:div>
                  </w:divsChild>
                </w:div>
                <w:div w:id="1615360134">
                  <w:marLeft w:val="0"/>
                  <w:marRight w:val="0"/>
                  <w:marTop w:val="0"/>
                  <w:marBottom w:val="0"/>
                  <w:divBdr>
                    <w:top w:val="none" w:sz="0" w:space="0" w:color="auto"/>
                    <w:left w:val="none" w:sz="0" w:space="0" w:color="auto"/>
                    <w:bottom w:val="none" w:sz="0" w:space="0" w:color="auto"/>
                    <w:right w:val="none" w:sz="0" w:space="0" w:color="auto"/>
                  </w:divBdr>
                  <w:divsChild>
                    <w:div w:id="658388701">
                      <w:marLeft w:val="0"/>
                      <w:marRight w:val="0"/>
                      <w:marTop w:val="0"/>
                      <w:marBottom w:val="0"/>
                      <w:divBdr>
                        <w:top w:val="none" w:sz="0" w:space="0" w:color="auto"/>
                        <w:left w:val="none" w:sz="0" w:space="0" w:color="auto"/>
                        <w:bottom w:val="none" w:sz="0" w:space="0" w:color="auto"/>
                        <w:right w:val="none" w:sz="0" w:space="0" w:color="auto"/>
                      </w:divBdr>
                    </w:div>
                  </w:divsChild>
                </w:div>
                <w:div w:id="1616061184">
                  <w:marLeft w:val="0"/>
                  <w:marRight w:val="0"/>
                  <w:marTop w:val="0"/>
                  <w:marBottom w:val="0"/>
                  <w:divBdr>
                    <w:top w:val="none" w:sz="0" w:space="0" w:color="auto"/>
                    <w:left w:val="none" w:sz="0" w:space="0" w:color="auto"/>
                    <w:bottom w:val="none" w:sz="0" w:space="0" w:color="auto"/>
                    <w:right w:val="none" w:sz="0" w:space="0" w:color="auto"/>
                  </w:divBdr>
                  <w:divsChild>
                    <w:div w:id="845749529">
                      <w:marLeft w:val="0"/>
                      <w:marRight w:val="0"/>
                      <w:marTop w:val="0"/>
                      <w:marBottom w:val="0"/>
                      <w:divBdr>
                        <w:top w:val="none" w:sz="0" w:space="0" w:color="auto"/>
                        <w:left w:val="none" w:sz="0" w:space="0" w:color="auto"/>
                        <w:bottom w:val="none" w:sz="0" w:space="0" w:color="auto"/>
                        <w:right w:val="none" w:sz="0" w:space="0" w:color="auto"/>
                      </w:divBdr>
                    </w:div>
                  </w:divsChild>
                </w:div>
                <w:div w:id="1648246899">
                  <w:marLeft w:val="0"/>
                  <w:marRight w:val="0"/>
                  <w:marTop w:val="0"/>
                  <w:marBottom w:val="0"/>
                  <w:divBdr>
                    <w:top w:val="none" w:sz="0" w:space="0" w:color="auto"/>
                    <w:left w:val="none" w:sz="0" w:space="0" w:color="auto"/>
                    <w:bottom w:val="none" w:sz="0" w:space="0" w:color="auto"/>
                    <w:right w:val="none" w:sz="0" w:space="0" w:color="auto"/>
                  </w:divBdr>
                  <w:divsChild>
                    <w:div w:id="2041739498">
                      <w:marLeft w:val="0"/>
                      <w:marRight w:val="0"/>
                      <w:marTop w:val="0"/>
                      <w:marBottom w:val="0"/>
                      <w:divBdr>
                        <w:top w:val="none" w:sz="0" w:space="0" w:color="auto"/>
                        <w:left w:val="none" w:sz="0" w:space="0" w:color="auto"/>
                        <w:bottom w:val="none" w:sz="0" w:space="0" w:color="auto"/>
                        <w:right w:val="none" w:sz="0" w:space="0" w:color="auto"/>
                      </w:divBdr>
                    </w:div>
                  </w:divsChild>
                </w:div>
                <w:div w:id="1649548448">
                  <w:marLeft w:val="0"/>
                  <w:marRight w:val="0"/>
                  <w:marTop w:val="0"/>
                  <w:marBottom w:val="0"/>
                  <w:divBdr>
                    <w:top w:val="none" w:sz="0" w:space="0" w:color="auto"/>
                    <w:left w:val="none" w:sz="0" w:space="0" w:color="auto"/>
                    <w:bottom w:val="none" w:sz="0" w:space="0" w:color="auto"/>
                    <w:right w:val="none" w:sz="0" w:space="0" w:color="auto"/>
                  </w:divBdr>
                  <w:divsChild>
                    <w:div w:id="177893306">
                      <w:marLeft w:val="0"/>
                      <w:marRight w:val="0"/>
                      <w:marTop w:val="0"/>
                      <w:marBottom w:val="0"/>
                      <w:divBdr>
                        <w:top w:val="none" w:sz="0" w:space="0" w:color="auto"/>
                        <w:left w:val="none" w:sz="0" w:space="0" w:color="auto"/>
                        <w:bottom w:val="none" w:sz="0" w:space="0" w:color="auto"/>
                        <w:right w:val="none" w:sz="0" w:space="0" w:color="auto"/>
                      </w:divBdr>
                    </w:div>
                  </w:divsChild>
                </w:div>
                <w:div w:id="1664893003">
                  <w:marLeft w:val="0"/>
                  <w:marRight w:val="0"/>
                  <w:marTop w:val="0"/>
                  <w:marBottom w:val="0"/>
                  <w:divBdr>
                    <w:top w:val="none" w:sz="0" w:space="0" w:color="auto"/>
                    <w:left w:val="none" w:sz="0" w:space="0" w:color="auto"/>
                    <w:bottom w:val="none" w:sz="0" w:space="0" w:color="auto"/>
                    <w:right w:val="none" w:sz="0" w:space="0" w:color="auto"/>
                  </w:divBdr>
                  <w:divsChild>
                    <w:div w:id="1167593853">
                      <w:marLeft w:val="0"/>
                      <w:marRight w:val="0"/>
                      <w:marTop w:val="0"/>
                      <w:marBottom w:val="0"/>
                      <w:divBdr>
                        <w:top w:val="none" w:sz="0" w:space="0" w:color="auto"/>
                        <w:left w:val="none" w:sz="0" w:space="0" w:color="auto"/>
                        <w:bottom w:val="none" w:sz="0" w:space="0" w:color="auto"/>
                        <w:right w:val="none" w:sz="0" w:space="0" w:color="auto"/>
                      </w:divBdr>
                    </w:div>
                  </w:divsChild>
                </w:div>
                <w:div w:id="1665473930">
                  <w:marLeft w:val="0"/>
                  <w:marRight w:val="0"/>
                  <w:marTop w:val="0"/>
                  <w:marBottom w:val="0"/>
                  <w:divBdr>
                    <w:top w:val="none" w:sz="0" w:space="0" w:color="auto"/>
                    <w:left w:val="none" w:sz="0" w:space="0" w:color="auto"/>
                    <w:bottom w:val="none" w:sz="0" w:space="0" w:color="auto"/>
                    <w:right w:val="none" w:sz="0" w:space="0" w:color="auto"/>
                  </w:divBdr>
                  <w:divsChild>
                    <w:div w:id="817456444">
                      <w:marLeft w:val="0"/>
                      <w:marRight w:val="0"/>
                      <w:marTop w:val="0"/>
                      <w:marBottom w:val="0"/>
                      <w:divBdr>
                        <w:top w:val="none" w:sz="0" w:space="0" w:color="auto"/>
                        <w:left w:val="none" w:sz="0" w:space="0" w:color="auto"/>
                        <w:bottom w:val="none" w:sz="0" w:space="0" w:color="auto"/>
                        <w:right w:val="none" w:sz="0" w:space="0" w:color="auto"/>
                      </w:divBdr>
                    </w:div>
                  </w:divsChild>
                </w:div>
                <w:div w:id="1671955036">
                  <w:marLeft w:val="0"/>
                  <w:marRight w:val="0"/>
                  <w:marTop w:val="0"/>
                  <w:marBottom w:val="0"/>
                  <w:divBdr>
                    <w:top w:val="none" w:sz="0" w:space="0" w:color="auto"/>
                    <w:left w:val="none" w:sz="0" w:space="0" w:color="auto"/>
                    <w:bottom w:val="none" w:sz="0" w:space="0" w:color="auto"/>
                    <w:right w:val="none" w:sz="0" w:space="0" w:color="auto"/>
                  </w:divBdr>
                  <w:divsChild>
                    <w:div w:id="57628394">
                      <w:marLeft w:val="0"/>
                      <w:marRight w:val="0"/>
                      <w:marTop w:val="0"/>
                      <w:marBottom w:val="0"/>
                      <w:divBdr>
                        <w:top w:val="none" w:sz="0" w:space="0" w:color="auto"/>
                        <w:left w:val="none" w:sz="0" w:space="0" w:color="auto"/>
                        <w:bottom w:val="none" w:sz="0" w:space="0" w:color="auto"/>
                        <w:right w:val="none" w:sz="0" w:space="0" w:color="auto"/>
                      </w:divBdr>
                    </w:div>
                  </w:divsChild>
                </w:div>
                <w:div w:id="1681851714">
                  <w:marLeft w:val="0"/>
                  <w:marRight w:val="0"/>
                  <w:marTop w:val="0"/>
                  <w:marBottom w:val="0"/>
                  <w:divBdr>
                    <w:top w:val="none" w:sz="0" w:space="0" w:color="auto"/>
                    <w:left w:val="none" w:sz="0" w:space="0" w:color="auto"/>
                    <w:bottom w:val="none" w:sz="0" w:space="0" w:color="auto"/>
                    <w:right w:val="none" w:sz="0" w:space="0" w:color="auto"/>
                  </w:divBdr>
                  <w:divsChild>
                    <w:div w:id="821192300">
                      <w:marLeft w:val="0"/>
                      <w:marRight w:val="0"/>
                      <w:marTop w:val="0"/>
                      <w:marBottom w:val="0"/>
                      <w:divBdr>
                        <w:top w:val="none" w:sz="0" w:space="0" w:color="auto"/>
                        <w:left w:val="none" w:sz="0" w:space="0" w:color="auto"/>
                        <w:bottom w:val="none" w:sz="0" w:space="0" w:color="auto"/>
                        <w:right w:val="none" w:sz="0" w:space="0" w:color="auto"/>
                      </w:divBdr>
                    </w:div>
                  </w:divsChild>
                </w:div>
                <w:div w:id="1685132665">
                  <w:marLeft w:val="0"/>
                  <w:marRight w:val="0"/>
                  <w:marTop w:val="0"/>
                  <w:marBottom w:val="0"/>
                  <w:divBdr>
                    <w:top w:val="none" w:sz="0" w:space="0" w:color="auto"/>
                    <w:left w:val="none" w:sz="0" w:space="0" w:color="auto"/>
                    <w:bottom w:val="none" w:sz="0" w:space="0" w:color="auto"/>
                    <w:right w:val="none" w:sz="0" w:space="0" w:color="auto"/>
                  </w:divBdr>
                  <w:divsChild>
                    <w:div w:id="1671905934">
                      <w:marLeft w:val="0"/>
                      <w:marRight w:val="0"/>
                      <w:marTop w:val="0"/>
                      <w:marBottom w:val="0"/>
                      <w:divBdr>
                        <w:top w:val="none" w:sz="0" w:space="0" w:color="auto"/>
                        <w:left w:val="none" w:sz="0" w:space="0" w:color="auto"/>
                        <w:bottom w:val="none" w:sz="0" w:space="0" w:color="auto"/>
                        <w:right w:val="none" w:sz="0" w:space="0" w:color="auto"/>
                      </w:divBdr>
                    </w:div>
                    <w:div w:id="1794863408">
                      <w:marLeft w:val="0"/>
                      <w:marRight w:val="0"/>
                      <w:marTop w:val="0"/>
                      <w:marBottom w:val="0"/>
                      <w:divBdr>
                        <w:top w:val="none" w:sz="0" w:space="0" w:color="auto"/>
                        <w:left w:val="none" w:sz="0" w:space="0" w:color="auto"/>
                        <w:bottom w:val="none" w:sz="0" w:space="0" w:color="auto"/>
                        <w:right w:val="none" w:sz="0" w:space="0" w:color="auto"/>
                      </w:divBdr>
                    </w:div>
                  </w:divsChild>
                </w:div>
                <w:div w:id="1720278306">
                  <w:marLeft w:val="0"/>
                  <w:marRight w:val="0"/>
                  <w:marTop w:val="0"/>
                  <w:marBottom w:val="0"/>
                  <w:divBdr>
                    <w:top w:val="none" w:sz="0" w:space="0" w:color="auto"/>
                    <w:left w:val="none" w:sz="0" w:space="0" w:color="auto"/>
                    <w:bottom w:val="none" w:sz="0" w:space="0" w:color="auto"/>
                    <w:right w:val="none" w:sz="0" w:space="0" w:color="auto"/>
                  </w:divBdr>
                  <w:divsChild>
                    <w:div w:id="738409709">
                      <w:marLeft w:val="0"/>
                      <w:marRight w:val="0"/>
                      <w:marTop w:val="0"/>
                      <w:marBottom w:val="0"/>
                      <w:divBdr>
                        <w:top w:val="none" w:sz="0" w:space="0" w:color="auto"/>
                        <w:left w:val="none" w:sz="0" w:space="0" w:color="auto"/>
                        <w:bottom w:val="none" w:sz="0" w:space="0" w:color="auto"/>
                        <w:right w:val="none" w:sz="0" w:space="0" w:color="auto"/>
                      </w:divBdr>
                    </w:div>
                  </w:divsChild>
                </w:div>
                <w:div w:id="1734692399">
                  <w:marLeft w:val="0"/>
                  <w:marRight w:val="0"/>
                  <w:marTop w:val="0"/>
                  <w:marBottom w:val="0"/>
                  <w:divBdr>
                    <w:top w:val="none" w:sz="0" w:space="0" w:color="auto"/>
                    <w:left w:val="none" w:sz="0" w:space="0" w:color="auto"/>
                    <w:bottom w:val="none" w:sz="0" w:space="0" w:color="auto"/>
                    <w:right w:val="none" w:sz="0" w:space="0" w:color="auto"/>
                  </w:divBdr>
                  <w:divsChild>
                    <w:div w:id="1541433290">
                      <w:marLeft w:val="0"/>
                      <w:marRight w:val="0"/>
                      <w:marTop w:val="0"/>
                      <w:marBottom w:val="0"/>
                      <w:divBdr>
                        <w:top w:val="none" w:sz="0" w:space="0" w:color="auto"/>
                        <w:left w:val="none" w:sz="0" w:space="0" w:color="auto"/>
                        <w:bottom w:val="none" w:sz="0" w:space="0" w:color="auto"/>
                        <w:right w:val="none" w:sz="0" w:space="0" w:color="auto"/>
                      </w:divBdr>
                    </w:div>
                  </w:divsChild>
                </w:div>
                <w:div w:id="1748649568">
                  <w:marLeft w:val="0"/>
                  <w:marRight w:val="0"/>
                  <w:marTop w:val="0"/>
                  <w:marBottom w:val="0"/>
                  <w:divBdr>
                    <w:top w:val="none" w:sz="0" w:space="0" w:color="auto"/>
                    <w:left w:val="none" w:sz="0" w:space="0" w:color="auto"/>
                    <w:bottom w:val="none" w:sz="0" w:space="0" w:color="auto"/>
                    <w:right w:val="none" w:sz="0" w:space="0" w:color="auto"/>
                  </w:divBdr>
                  <w:divsChild>
                    <w:div w:id="1648126359">
                      <w:marLeft w:val="0"/>
                      <w:marRight w:val="0"/>
                      <w:marTop w:val="0"/>
                      <w:marBottom w:val="0"/>
                      <w:divBdr>
                        <w:top w:val="none" w:sz="0" w:space="0" w:color="auto"/>
                        <w:left w:val="none" w:sz="0" w:space="0" w:color="auto"/>
                        <w:bottom w:val="none" w:sz="0" w:space="0" w:color="auto"/>
                        <w:right w:val="none" w:sz="0" w:space="0" w:color="auto"/>
                      </w:divBdr>
                    </w:div>
                  </w:divsChild>
                </w:div>
                <w:div w:id="1783986688">
                  <w:marLeft w:val="0"/>
                  <w:marRight w:val="0"/>
                  <w:marTop w:val="0"/>
                  <w:marBottom w:val="0"/>
                  <w:divBdr>
                    <w:top w:val="none" w:sz="0" w:space="0" w:color="auto"/>
                    <w:left w:val="none" w:sz="0" w:space="0" w:color="auto"/>
                    <w:bottom w:val="none" w:sz="0" w:space="0" w:color="auto"/>
                    <w:right w:val="none" w:sz="0" w:space="0" w:color="auto"/>
                  </w:divBdr>
                  <w:divsChild>
                    <w:div w:id="1833788222">
                      <w:marLeft w:val="0"/>
                      <w:marRight w:val="0"/>
                      <w:marTop w:val="0"/>
                      <w:marBottom w:val="0"/>
                      <w:divBdr>
                        <w:top w:val="none" w:sz="0" w:space="0" w:color="auto"/>
                        <w:left w:val="none" w:sz="0" w:space="0" w:color="auto"/>
                        <w:bottom w:val="none" w:sz="0" w:space="0" w:color="auto"/>
                        <w:right w:val="none" w:sz="0" w:space="0" w:color="auto"/>
                      </w:divBdr>
                    </w:div>
                  </w:divsChild>
                </w:div>
                <w:div w:id="1790859603">
                  <w:marLeft w:val="0"/>
                  <w:marRight w:val="0"/>
                  <w:marTop w:val="0"/>
                  <w:marBottom w:val="0"/>
                  <w:divBdr>
                    <w:top w:val="none" w:sz="0" w:space="0" w:color="auto"/>
                    <w:left w:val="none" w:sz="0" w:space="0" w:color="auto"/>
                    <w:bottom w:val="none" w:sz="0" w:space="0" w:color="auto"/>
                    <w:right w:val="none" w:sz="0" w:space="0" w:color="auto"/>
                  </w:divBdr>
                  <w:divsChild>
                    <w:div w:id="1459643362">
                      <w:marLeft w:val="0"/>
                      <w:marRight w:val="0"/>
                      <w:marTop w:val="0"/>
                      <w:marBottom w:val="0"/>
                      <w:divBdr>
                        <w:top w:val="none" w:sz="0" w:space="0" w:color="auto"/>
                        <w:left w:val="none" w:sz="0" w:space="0" w:color="auto"/>
                        <w:bottom w:val="none" w:sz="0" w:space="0" w:color="auto"/>
                        <w:right w:val="none" w:sz="0" w:space="0" w:color="auto"/>
                      </w:divBdr>
                    </w:div>
                  </w:divsChild>
                </w:div>
                <w:div w:id="1796022392">
                  <w:marLeft w:val="0"/>
                  <w:marRight w:val="0"/>
                  <w:marTop w:val="0"/>
                  <w:marBottom w:val="0"/>
                  <w:divBdr>
                    <w:top w:val="none" w:sz="0" w:space="0" w:color="auto"/>
                    <w:left w:val="none" w:sz="0" w:space="0" w:color="auto"/>
                    <w:bottom w:val="none" w:sz="0" w:space="0" w:color="auto"/>
                    <w:right w:val="none" w:sz="0" w:space="0" w:color="auto"/>
                  </w:divBdr>
                  <w:divsChild>
                    <w:div w:id="706611737">
                      <w:marLeft w:val="0"/>
                      <w:marRight w:val="0"/>
                      <w:marTop w:val="0"/>
                      <w:marBottom w:val="0"/>
                      <w:divBdr>
                        <w:top w:val="none" w:sz="0" w:space="0" w:color="auto"/>
                        <w:left w:val="none" w:sz="0" w:space="0" w:color="auto"/>
                        <w:bottom w:val="none" w:sz="0" w:space="0" w:color="auto"/>
                        <w:right w:val="none" w:sz="0" w:space="0" w:color="auto"/>
                      </w:divBdr>
                    </w:div>
                  </w:divsChild>
                </w:div>
                <w:div w:id="1806503286">
                  <w:marLeft w:val="0"/>
                  <w:marRight w:val="0"/>
                  <w:marTop w:val="0"/>
                  <w:marBottom w:val="0"/>
                  <w:divBdr>
                    <w:top w:val="none" w:sz="0" w:space="0" w:color="auto"/>
                    <w:left w:val="none" w:sz="0" w:space="0" w:color="auto"/>
                    <w:bottom w:val="none" w:sz="0" w:space="0" w:color="auto"/>
                    <w:right w:val="none" w:sz="0" w:space="0" w:color="auto"/>
                  </w:divBdr>
                  <w:divsChild>
                    <w:div w:id="2040156819">
                      <w:marLeft w:val="0"/>
                      <w:marRight w:val="0"/>
                      <w:marTop w:val="0"/>
                      <w:marBottom w:val="0"/>
                      <w:divBdr>
                        <w:top w:val="none" w:sz="0" w:space="0" w:color="auto"/>
                        <w:left w:val="none" w:sz="0" w:space="0" w:color="auto"/>
                        <w:bottom w:val="none" w:sz="0" w:space="0" w:color="auto"/>
                        <w:right w:val="none" w:sz="0" w:space="0" w:color="auto"/>
                      </w:divBdr>
                    </w:div>
                  </w:divsChild>
                </w:div>
                <w:div w:id="1807311553">
                  <w:marLeft w:val="0"/>
                  <w:marRight w:val="0"/>
                  <w:marTop w:val="0"/>
                  <w:marBottom w:val="0"/>
                  <w:divBdr>
                    <w:top w:val="none" w:sz="0" w:space="0" w:color="auto"/>
                    <w:left w:val="none" w:sz="0" w:space="0" w:color="auto"/>
                    <w:bottom w:val="none" w:sz="0" w:space="0" w:color="auto"/>
                    <w:right w:val="none" w:sz="0" w:space="0" w:color="auto"/>
                  </w:divBdr>
                  <w:divsChild>
                    <w:div w:id="529683665">
                      <w:marLeft w:val="0"/>
                      <w:marRight w:val="0"/>
                      <w:marTop w:val="0"/>
                      <w:marBottom w:val="0"/>
                      <w:divBdr>
                        <w:top w:val="none" w:sz="0" w:space="0" w:color="auto"/>
                        <w:left w:val="none" w:sz="0" w:space="0" w:color="auto"/>
                        <w:bottom w:val="none" w:sz="0" w:space="0" w:color="auto"/>
                        <w:right w:val="none" w:sz="0" w:space="0" w:color="auto"/>
                      </w:divBdr>
                    </w:div>
                  </w:divsChild>
                </w:div>
                <w:div w:id="1830828896">
                  <w:marLeft w:val="0"/>
                  <w:marRight w:val="0"/>
                  <w:marTop w:val="0"/>
                  <w:marBottom w:val="0"/>
                  <w:divBdr>
                    <w:top w:val="none" w:sz="0" w:space="0" w:color="auto"/>
                    <w:left w:val="none" w:sz="0" w:space="0" w:color="auto"/>
                    <w:bottom w:val="none" w:sz="0" w:space="0" w:color="auto"/>
                    <w:right w:val="none" w:sz="0" w:space="0" w:color="auto"/>
                  </w:divBdr>
                  <w:divsChild>
                    <w:div w:id="39979902">
                      <w:marLeft w:val="0"/>
                      <w:marRight w:val="0"/>
                      <w:marTop w:val="0"/>
                      <w:marBottom w:val="0"/>
                      <w:divBdr>
                        <w:top w:val="none" w:sz="0" w:space="0" w:color="auto"/>
                        <w:left w:val="none" w:sz="0" w:space="0" w:color="auto"/>
                        <w:bottom w:val="none" w:sz="0" w:space="0" w:color="auto"/>
                        <w:right w:val="none" w:sz="0" w:space="0" w:color="auto"/>
                      </w:divBdr>
                    </w:div>
                  </w:divsChild>
                </w:div>
                <w:div w:id="1849099308">
                  <w:marLeft w:val="0"/>
                  <w:marRight w:val="0"/>
                  <w:marTop w:val="0"/>
                  <w:marBottom w:val="0"/>
                  <w:divBdr>
                    <w:top w:val="none" w:sz="0" w:space="0" w:color="auto"/>
                    <w:left w:val="none" w:sz="0" w:space="0" w:color="auto"/>
                    <w:bottom w:val="none" w:sz="0" w:space="0" w:color="auto"/>
                    <w:right w:val="none" w:sz="0" w:space="0" w:color="auto"/>
                  </w:divBdr>
                  <w:divsChild>
                    <w:div w:id="623120401">
                      <w:marLeft w:val="0"/>
                      <w:marRight w:val="0"/>
                      <w:marTop w:val="0"/>
                      <w:marBottom w:val="0"/>
                      <w:divBdr>
                        <w:top w:val="none" w:sz="0" w:space="0" w:color="auto"/>
                        <w:left w:val="none" w:sz="0" w:space="0" w:color="auto"/>
                        <w:bottom w:val="none" w:sz="0" w:space="0" w:color="auto"/>
                        <w:right w:val="none" w:sz="0" w:space="0" w:color="auto"/>
                      </w:divBdr>
                    </w:div>
                  </w:divsChild>
                </w:div>
                <w:div w:id="1876000556">
                  <w:marLeft w:val="0"/>
                  <w:marRight w:val="0"/>
                  <w:marTop w:val="0"/>
                  <w:marBottom w:val="0"/>
                  <w:divBdr>
                    <w:top w:val="none" w:sz="0" w:space="0" w:color="auto"/>
                    <w:left w:val="none" w:sz="0" w:space="0" w:color="auto"/>
                    <w:bottom w:val="none" w:sz="0" w:space="0" w:color="auto"/>
                    <w:right w:val="none" w:sz="0" w:space="0" w:color="auto"/>
                  </w:divBdr>
                  <w:divsChild>
                    <w:div w:id="6059506">
                      <w:marLeft w:val="0"/>
                      <w:marRight w:val="0"/>
                      <w:marTop w:val="0"/>
                      <w:marBottom w:val="0"/>
                      <w:divBdr>
                        <w:top w:val="none" w:sz="0" w:space="0" w:color="auto"/>
                        <w:left w:val="none" w:sz="0" w:space="0" w:color="auto"/>
                        <w:bottom w:val="none" w:sz="0" w:space="0" w:color="auto"/>
                        <w:right w:val="none" w:sz="0" w:space="0" w:color="auto"/>
                      </w:divBdr>
                    </w:div>
                  </w:divsChild>
                </w:div>
                <w:div w:id="1934246061">
                  <w:marLeft w:val="0"/>
                  <w:marRight w:val="0"/>
                  <w:marTop w:val="0"/>
                  <w:marBottom w:val="0"/>
                  <w:divBdr>
                    <w:top w:val="none" w:sz="0" w:space="0" w:color="auto"/>
                    <w:left w:val="none" w:sz="0" w:space="0" w:color="auto"/>
                    <w:bottom w:val="none" w:sz="0" w:space="0" w:color="auto"/>
                    <w:right w:val="none" w:sz="0" w:space="0" w:color="auto"/>
                  </w:divBdr>
                  <w:divsChild>
                    <w:div w:id="574782362">
                      <w:marLeft w:val="0"/>
                      <w:marRight w:val="0"/>
                      <w:marTop w:val="0"/>
                      <w:marBottom w:val="0"/>
                      <w:divBdr>
                        <w:top w:val="none" w:sz="0" w:space="0" w:color="auto"/>
                        <w:left w:val="none" w:sz="0" w:space="0" w:color="auto"/>
                        <w:bottom w:val="none" w:sz="0" w:space="0" w:color="auto"/>
                        <w:right w:val="none" w:sz="0" w:space="0" w:color="auto"/>
                      </w:divBdr>
                    </w:div>
                  </w:divsChild>
                </w:div>
                <w:div w:id="1964775280">
                  <w:marLeft w:val="0"/>
                  <w:marRight w:val="0"/>
                  <w:marTop w:val="0"/>
                  <w:marBottom w:val="0"/>
                  <w:divBdr>
                    <w:top w:val="none" w:sz="0" w:space="0" w:color="auto"/>
                    <w:left w:val="none" w:sz="0" w:space="0" w:color="auto"/>
                    <w:bottom w:val="none" w:sz="0" w:space="0" w:color="auto"/>
                    <w:right w:val="none" w:sz="0" w:space="0" w:color="auto"/>
                  </w:divBdr>
                  <w:divsChild>
                    <w:div w:id="33236694">
                      <w:marLeft w:val="0"/>
                      <w:marRight w:val="0"/>
                      <w:marTop w:val="0"/>
                      <w:marBottom w:val="0"/>
                      <w:divBdr>
                        <w:top w:val="none" w:sz="0" w:space="0" w:color="auto"/>
                        <w:left w:val="none" w:sz="0" w:space="0" w:color="auto"/>
                        <w:bottom w:val="none" w:sz="0" w:space="0" w:color="auto"/>
                        <w:right w:val="none" w:sz="0" w:space="0" w:color="auto"/>
                      </w:divBdr>
                    </w:div>
                  </w:divsChild>
                </w:div>
                <w:div w:id="1987664576">
                  <w:marLeft w:val="0"/>
                  <w:marRight w:val="0"/>
                  <w:marTop w:val="0"/>
                  <w:marBottom w:val="0"/>
                  <w:divBdr>
                    <w:top w:val="none" w:sz="0" w:space="0" w:color="auto"/>
                    <w:left w:val="none" w:sz="0" w:space="0" w:color="auto"/>
                    <w:bottom w:val="none" w:sz="0" w:space="0" w:color="auto"/>
                    <w:right w:val="none" w:sz="0" w:space="0" w:color="auto"/>
                  </w:divBdr>
                  <w:divsChild>
                    <w:div w:id="593904918">
                      <w:marLeft w:val="0"/>
                      <w:marRight w:val="0"/>
                      <w:marTop w:val="0"/>
                      <w:marBottom w:val="0"/>
                      <w:divBdr>
                        <w:top w:val="none" w:sz="0" w:space="0" w:color="auto"/>
                        <w:left w:val="none" w:sz="0" w:space="0" w:color="auto"/>
                        <w:bottom w:val="none" w:sz="0" w:space="0" w:color="auto"/>
                        <w:right w:val="none" w:sz="0" w:space="0" w:color="auto"/>
                      </w:divBdr>
                    </w:div>
                  </w:divsChild>
                </w:div>
                <w:div w:id="1994025830">
                  <w:marLeft w:val="0"/>
                  <w:marRight w:val="0"/>
                  <w:marTop w:val="0"/>
                  <w:marBottom w:val="0"/>
                  <w:divBdr>
                    <w:top w:val="none" w:sz="0" w:space="0" w:color="auto"/>
                    <w:left w:val="none" w:sz="0" w:space="0" w:color="auto"/>
                    <w:bottom w:val="none" w:sz="0" w:space="0" w:color="auto"/>
                    <w:right w:val="none" w:sz="0" w:space="0" w:color="auto"/>
                  </w:divBdr>
                  <w:divsChild>
                    <w:div w:id="958267652">
                      <w:marLeft w:val="0"/>
                      <w:marRight w:val="0"/>
                      <w:marTop w:val="0"/>
                      <w:marBottom w:val="0"/>
                      <w:divBdr>
                        <w:top w:val="none" w:sz="0" w:space="0" w:color="auto"/>
                        <w:left w:val="none" w:sz="0" w:space="0" w:color="auto"/>
                        <w:bottom w:val="none" w:sz="0" w:space="0" w:color="auto"/>
                        <w:right w:val="none" w:sz="0" w:space="0" w:color="auto"/>
                      </w:divBdr>
                    </w:div>
                  </w:divsChild>
                </w:div>
                <w:div w:id="2003192456">
                  <w:marLeft w:val="0"/>
                  <w:marRight w:val="0"/>
                  <w:marTop w:val="0"/>
                  <w:marBottom w:val="0"/>
                  <w:divBdr>
                    <w:top w:val="none" w:sz="0" w:space="0" w:color="auto"/>
                    <w:left w:val="none" w:sz="0" w:space="0" w:color="auto"/>
                    <w:bottom w:val="none" w:sz="0" w:space="0" w:color="auto"/>
                    <w:right w:val="none" w:sz="0" w:space="0" w:color="auto"/>
                  </w:divBdr>
                  <w:divsChild>
                    <w:div w:id="1283347138">
                      <w:marLeft w:val="0"/>
                      <w:marRight w:val="0"/>
                      <w:marTop w:val="0"/>
                      <w:marBottom w:val="0"/>
                      <w:divBdr>
                        <w:top w:val="none" w:sz="0" w:space="0" w:color="auto"/>
                        <w:left w:val="none" w:sz="0" w:space="0" w:color="auto"/>
                        <w:bottom w:val="none" w:sz="0" w:space="0" w:color="auto"/>
                        <w:right w:val="none" w:sz="0" w:space="0" w:color="auto"/>
                      </w:divBdr>
                    </w:div>
                  </w:divsChild>
                </w:div>
                <w:div w:id="2013331543">
                  <w:marLeft w:val="0"/>
                  <w:marRight w:val="0"/>
                  <w:marTop w:val="0"/>
                  <w:marBottom w:val="0"/>
                  <w:divBdr>
                    <w:top w:val="none" w:sz="0" w:space="0" w:color="auto"/>
                    <w:left w:val="none" w:sz="0" w:space="0" w:color="auto"/>
                    <w:bottom w:val="none" w:sz="0" w:space="0" w:color="auto"/>
                    <w:right w:val="none" w:sz="0" w:space="0" w:color="auto"/>
                  </w:divBdr>
                  <w:divsChild>
                    <w:div w:id="634414774">
                      <w:marLeft w:val="0"/>
                      <w:marRight w:val="0"/>
                      <w:marTop w:val="0"/>
                      <w:marBottom w:val="0"/>
                      <w:divBdr>
                        <w:top w:val="none" w:sz="0" w:space="0" w:color="auto"/>
                        <w:left w:val="none" w:sz="0" w:space="0" w:color="auto"/>
                        <w:bottom w:val="none" w:sz="0" w:space="0" w:color="auto"/>
                        <w:right w:val="none" w:sz="0" w:space="0" w:color="auto"/>
                      </w:divBdr>
                    </w:div>
                  </w:divsChild>
                </w:div>
                <w:div w:id="2036538771">
                  <w:marLeft w:val="0"/>
                  <w:marRight w:val="0"/>
                  <w:marTop w:val="0"/>
                  <w:marBottom w:val="0"/>
                  <w:divBdr>
                    <w:top w:val="none" w:sz="0" w:space="0" w:color="auto"/>
                    <w:left w:val="none" w:sz="0" w:space="0" w:color="auto"/>
                    <w:bottom w:val="none" w:sz="0" w:space="0" w:color="auto"/>
                    <w:right w:val="none" w:sz="0" w:space="0" w:color="auto"/>
                  </w:divBdr>
                  <w:divsChild>
                    <w:div w:id="918513965">
                      <w:marLeft w:val="0"/>
                      <w:marRight w:val="0"/>
                      <w:marTop w:val="0"/>
                      <w:marBottom w:val="0"/>
                      <w:divBdr>
                        <w:top w:val="none" w:sz="0" w:space="0" w:color="auto"/>
                        <w:left w:val="none" w:sz="0" w:space="0" w:color="auto"/>
                        <w:bottom w:val="none" w:sz="0" w:space="0" w:color="auto"/>
                        <w:right w:val="none" w:sz="0" w:space="0" w:color="auto"/>
                      </w:divBdr>
                    </w:div>
                  </w:divsChild>
                </w:div>
                <w:div w:id="2061436059">
                  <w:marLeft w:val="0"/>
                  <w:marRight w:val="0"/>
                  <w:marTop w:val="0"/>
                  <w:marBottom w:val="0"/>
                  <w:divBdr>
                    <w:top w:val="none" w:sz="0" w:space="0" w:color="auto"/>
                    <w:left w:val="none" w:sz="0" w:space="0" w:color="auto"/>
                    <w:bottom w:val="none" w:sz="0" w:space="0" w:color="auto"/>
                    <w:right w:val="none" w:sz="0" w:space="0" w:color="auto"/>
                  </w:divBdr>
                  <w:divsChild>
                    <w:div w:id="1967542518">
                      <w:marLeft w:val="0"/>
                      <w:marRight w:val="0"/>
                      <w:marTop w:val="0"/>
                      <w:marBottom w:val="0"/>
                      <w:divBdr>
                        <w:top w:val="none" w:sz="0" w:space="0" w:color="auto"/>
                        <w:left w:val="none" w:sz="0" w:space="0" w:color="auto"/>
                        <w:bottom w:val="none" w:sz="0" w:space="0" w:color="auto"/>
                        <w:right w:val="none" w:sz="0" w:space="0" w:color="auto"/>
                      </w:divBdr>
                    </w:div>
                  </w:divsChild>
                </w:div>
                <w:div w:id="2073892955">
                  <w:marLeft w:val="0"/>
                  <w:marRight w:val="0"/>
                  <w:marTop w:val="0"/>
                  <w:marBottom w:val="0"/>
                  <w:divBdr>
                    <w:top w:val="none" w:sz="0" w:space="0" w:color="auto"/>
                    <w:left w:val="none" w:sz="0" w:space="0" w:color="auto"/>
                    <w:bottom w:val="none" w:sz="0" w:space="0" w:color="auto"/>
                    <w:right w:val="none" w:sz="0" w:space="0" w:color="auto"/>
                  </w:divBdr>
                  <w:divsChild>
                    <w:div w:id="82701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088677">
          <w:marLeft w:val="0"/>
          <w:marRight w:val="0"/>
          <w:marTop w:val="0"/>
          <w:marBottom w:val="0"/>
          <w:divBdr>
            <w:top w:val="none" w:sz="0" w:space="0" w:color="auto"/>
            <w:left w:val="none" w:sz="0" w:space="0" w:color="auto"/>
            <w:bottom w:val="none" w:sz="0" w:space="0" w:color="auto"/>
            <w:right w:val="none" w:sz="0" w:space="0" w:color="auto"/>
          </w:divBdr>
        </w:div>
        <w:div w:id="1125076059">
          <w:marLeft w:val="0"/>
          <w:marRight w:val="0"/>
          <w:marTop w:val="0"/>
          <w:marBottom w:val="0"/>
          <w:divBdr>
            <w:top w:val="none" w:sz="0" w:space="0" w:color="auto"/>
            <w:left w:val="none" w:sz="0" w:space="0" w:color="auto"/>
            <w:bottom w:val="none" w:sz="0" w:space="0" w:color="auto"/>
            <w:right w:val="none" w:sz="0" w:space="0" w:color="auto"/>
          </w:divBdr>
        </w:div>
        <w:div w:id="2127311754">
          <w:marLeft w:val="0"/>
          <w:marRight w:val="0"/>
          <w:marTop w:val="0"/>
          <w:marBottom w:val="0"/>
          <w:divBdr>
            <w:top w:val="none" w:sz="0" w:space="0" w:color="auto"/>
            <w:left w:val="none" w:sz="0" w:space="0" w:color="auto"/>
            <w:bottom w:val="none" w:sz="0" w:space="0" w:color="auto"/>
            <w:right w:val="none" w:sz="0" w:space="0" w:color="auto"/>
          </w:divBdr>
        </w:div>
      </w:divsChild>
    </w:div>
    <w:div w:id="232085321">
      <w:bodyDiv w:val="1"/>
      <w:marLeft w:val="0"/>
      <w:marRight w:val="0"/>
      <w:marTop w:val="0"/>
      <w:marBottom w:val="0"/>
      <w:divBdr>
        <w:top w:val="none" w:sz="0" w:space="0" w:color="auto"/>
        <w:left w:val="none" w:sz="0" w:space="0" w:color="auto"/>
        <w:bottom w:val="none" w:sz="0" w:space="0" w:color="auto"/>
        <w:right w:val="none" w:sz="0" w:space="0" w:color="auto"/>
      </w:divBdr>
      <w:divsChild>
        <w:div w:id="281621009">
          <w:marLeft w:val="0"/>
          <w:marRight w:val="0"/>
          <w:marTop w:val="0"/>
          <w:marBottom w:val="0"/>
          <w:divBdr>
            <w:top w:val="none" w:sz="0" w:space="0" w:color="auto"/>
            <w:left w:val="none" w:sz="0" w:space="0" w:color="auto"/>
            <w:bottom w:val="none" w:sz="0" w:space="0" w:color="auto"/>
            <w:right w:val="none" w:sz="0" w:space="0" w:color="auto"/>
          </w:divBdr>
        </w:div>
        <w:div w:id="341972300">
          <w:marLeft w:val="0"/>
          <w:marRight w:val="0"/>
          <w:marTop w:val="0"/>
          <w:marBottom w:val="0"/>
          <w:divBdr>
            <w:top w:val="none" w:sz="0" w:space="0" w:color="auto"/>
            <w:left w:val="none" w:sz="0" w:space="0" w:color="auto"/>
            <w:bottom w:val="none" w:sz="0" w:space="0" w:color="auto"/>
            <w:right w:val="none" w:sz="0" w:space="0" w:color="auto"/>
          </w:divBdr>
        </w:div>
        <w:div w:id="1055810134">
          <w:marLeft w:val="0"/>
          <w:marRight w:val="0"/>
          <w:marTop w:val="0"/>
          <w:marBottom w:val="0"/>
          <w:divBdr>
            <w:top w:val="none" w:sz="0" w:space="0" w:color="auto"/>
            <w:left w:val="none" w:sz="0" w:space="0" w:color="auto"/>
            <w:bottom w:val="none" w:sz="0" w:space="0" w:color="auto"/>
            <w:right w:val="none" w:sz="0" w:space="0" w:color="auto"/>
          </w:divBdr>
        </w:div>
      </w:divsChild>
    </w:div>
    <w:div w:id="233593710">
      <w:bodyDiv w:val="1"/>
      <w:marLeft w:val="0"/>
      <w:marRight w:val="0"/>
      <w:marTop w:val="0"/>
      <w:marBottom w:val="0"/>
      <w:divBdr>
        <w:top w:val="none" w:sz="0" w:space="0" w:color="auto"/>
        <w:left w:val="none" w:sz="0" w:space="0" w:color="auto"/>
        <w:bottom w:val="none" w:sz="0" w:space="0" w:color="auto"/>
        <w:right w:val="none" w:sz="0" w:space="0" w:color="auto"/>
      </w:divBdr>
      <w:divsChild>
        <w:div w:id="99884252">
          <w:marLeft w:val="0"/>
          <w:marRight w:val="0"/>
          <w:marTop w:val="0"/>
          <w:marBottom w:val="0"/>
          <w:divBdr>
            <w:top w:val="none" w:sz="0" w:space="0" w:color="auto"/>
            <w:left w:val="none" w:sz="0" w:space="0" w:color="auto"/>
            <w:bottom w:val="none" w:sz="0" w:space="0" w:color="auto"/>
            <w:right w:val="none" w:sz="0" w:space="0" w:color="auto"/>
          </w:divBdr>
        </w:div>
        <w:div w:id="206072117">
          <w:marLeft w:val="0"/>
          <w:marRight w:val="0"/>
          <w:marTop w:val="0"/>
          <w:marBottom w:val="0"/>
          <w:divBdr>
            <w:top w:val="none" w:sz="0" w:space="0" w:color="auto"/>
            <w:left w:val="none" w:sz="0" w:space="0" w:color="auto"/>
            <w:bottom w:val="none" w:sz="0" w:space="0" w:color="auto"/>
            <w:right w:val="none" w:sz="0" w:space="0" w:color="auto"/>
          </w:divBdr>
        </w:div>
        <w:div w:id="499270335">
          <w:marLeft w:val="0"/>
          <w:marRight w:val="0"/>
          <w:marTop w:val="0"/>
          <w:marBottom w:val="0"/>
          <w:divBdr>
            <w:top w:val="none" w:sz="0" w:space="0" w:color="auto"/>
            <w:left w:val="none" w:sz="0" w:space="0" w:color="auto"/>
            <w:bottom w:val="none" w:sz="0" w:space="0" w:color="auto"/>
            <w:right w:val="none" w:sz="0" w:space="0" w:color="auto"/>
          </w:divBdr>
        </w:div>
        <w:div w:id="506336279">
          <w:marLeft w:val="0"/>
          <w:marRight w:val="0"/>
          <w:marTop w:val="0"/>
          <w:marBottom w:val="0"/>
          <w:divBdr>
            <w:top w:val="none" w:sz="0" w:space="0" w:color="auto"/>
            <w:left w:val="none" w:sz="0" w:space="0" w:color="auto"/>
            <w:bottom w:val="none" w:sz="0" w:space="0" w:color="auto"/>
            <w:right w:val="none" w:sz="0" w:space="0" w:color="auto"/>
          </w:divBdr>
        </w:div>
        <w:div w:id="646665111">
          <w:marLeft w:val="0"/>
          <w:marRight w:val="0"/>
          <w:marTop w:val="0"/>
          <w:marBottom w:val="0"/>
          <w:divBdr>
            <w:top w:val="none" w:sz="0" w:space="0" w:color="auto"/>
            <w:left w:val="none" w:sz="0" w:space="0" w:color="auto"/>
            <w:bottom w:val="none" w:sz="0" w:space="0" w:color="auto"/>
            <w:right w:val="none" w:sz="0" w:space="0" w:color="auto"/>
          </w:divBdr>
        </w:div>
        <w:div w:id="728458818">
          <w:marLeft w:val="0"/>
          <w:marRight w:val="0"/>
          <w:marTop w:val="0"/>
          <w:marBottom w:val="0"/>
          <w:divBdr>
            <w:top w:val="none" w:sz="0" w:space="0" w:color="auto"/>
            <w:left w:val="none" w:sz="0" w:space="0" w:color="auto"/>
            <w:bottom w:val="none" w:sz="0" w:space="0" w:color="auto"/>
            <w:right w:val="none" w:sz="0" w:space="0" w:color="auto"/>
          </w:divBdr>
        </w:div>
        <w:div w:id="732779503">
          <w:marLeft w:val="0"/>
          <w:marRight w:val="0"/>
          <w:marTop w:val="0"/>
          <w:marBottom w:val="0"/>
          <w:divBdr>
            <w:top w:val="none" w:sz="0" w:space="0" w:color="auto"/>
            <w:left w:val="none" w:sz="0" w:space="0" w:color="auto"/>
            <w:bottom w:val="none" w:sz="0" w:space="0" w:color="auto"/>
            <w:right w:val="none" w:sz="0" w:space="0" w:color="auto"/>
          </w:divBdr>
        </w:div>
        <w:div w:id="748161546">
          <w:marLeft w:val="0"/>
          <w:marRight w:val="0"/>
          <w:marTop w:val="0"/>
          <w:marBottom w:val="0"/>
          <w:divBdr>
            <w:top w:val="none" w:sz="0" w:space="0" w:color="auto"/>
            <w:left w:val="none" w:sz="0" w:space="0" w:color="auto"/>
            <w:bottom w:val="none" w:sz="0" w:space="0" w:color="auto"/>
            <w:right w:val="none" w:sz="0" w:space="0" w:color="auto"/>
          </w:divBdr>
        </w:div>
        <w:div w:id="1012415900">
          <w:marLeft w:val="0"/>
          <w:marRight w:val="0"/>
          <w:marTop w:val="0"/>
          <w:marBottom w:val="0"/>
          <w:divBdr>
            <w:top w:val="none" w:sz="0" w:space="0" w:color="auto"/>
            <w:left w:val="none" w:sz="0" w:space="0" w:color="auto"/>
            <w:bottom w:val="none" w:sz="0" w:space="0" w:color="auto"/>
            <w:right w:val="none" w:sz="0" w:space="0" w:color="auto"/>
          </w:divBdr>
        </w:div>
        <w:div w:id="1524660870">
          <w:marLeft w:val="0"/>
          <w:marRight w:val="0"/>
          <w:marTop w:val="0"/>
          <w:marBottom w:val="0"/>
          <w:divBdr>
            <w:top w:val="none" w:sz="0" w:space="0" w:color="auto"/>
            <w:left w:val="none" w:sz="0" w:space="0" w:color="auto"/>
            <w:bottom w:val="none" w:sz="0" w:space="0" w:color="auto"/>
            <w:right w:val="none" w:sz="0" w:space="0" w:color="auto"/>
          </w:divBdr>
        </w:div>
        <w:div w:id="1570188694">
          <w:marLeft w:val="0"/>
          <w:marRight w:val="0"/>
          <w:marTop w:val="0"/>
          <w:marBottom w:val="0"/>
          <w:divBdr>
            <w:top w:val="none" w:sz="0" w:space="0" w:color="auto"/>
            <w:left w:val="none" w:sz="0" w:space="0" w:color="auto"/>
            <w:bottom w:val="none" w:sz="0" w:space="0" w:color="auto"/>
            <w:right w:val="none" w:sz="0" w:space="0" w:color="auto"/>
          </w:divBdr>
        </w:div>
      </w:divsChild>
    </w:div>
    <w:div w:id="310715674">
      <w:bodyDiv w:val="1"/>
      <w:marLeft w:val="0"/>
      <w:marRight w:val="0"/>
      <w:marTop w:val="0"/>
      <w:marBottom w:val="0"/>
      <w:divBdr>
        <w:top w:val="none" w:sz="0" w:space="0" w:color="auto"/>
        <w:left w:val="none" w:sz="0" w:space="0" w:color="auto"/>
        <w:bottom w:val="none" w:sz="0" w:space="0" w:color="auto"/>
        <w:right w:val="none" w:sz="0" w:space="0" w:color="auto"/>
      </w:divBdr>
      <w:divsChild>
        <w:div w:id="11301200">
          <w:marLeft w:val="0"/>
          <w:marRight w:val="0"/>
          <w:marTop w:val="0"/>
          <w:marBottom w:val="0"/>
          <w:divBdr>
            <w:top w:val="none" w:sz="0" w:space="0" w:color="auto"/>
            <w:left w:val="none" w:sz="0" w:space="0" w:color="auto"/>
            <w:bottom w:val="none" w:sz="0" w:space="0" w:color="auto"/>
            <w:right w:val="none" w:sz="0" w:space="0" w:color="auto"/>
          </w:divBdr>
        </w:div>
        <w:div w:id="50886068">
          <w:marLeft w:val="0"/>
          <w:marRight w:val="0"/>
          <w:marTop w:val="0"/>
          <w:marBottom w:val="0"/>
          <w:divBdr>
            <w:top w:val="none" w:sz="0" w:space="0" w:color="auto"/>
            <w:left w:val="none" w:sz="0" w:space="0" w:color="auto"/>
            <w:bottom w:val="none" w:sz="0" w:space="0" w:color="auto"/>
            <w:right w:val="none" w:sz="0" w:space="0" w:color="auto"/>
          </w:divBdr>
        </w:div>
        <w:div w:id="132798788">
          <w:marLeft w:val="0"/>
          <w:marRight w:val="0"/>
          <w:marTop w:val="0"/>
          <w:marBottom w:val="0"/>
          <w:divBdr>
            <w:top w:val="none" w:sz="0" w:space="0" w:color="auto"/>
            <w:left w:val="none" w:sz="0" w:space="0" w:color="auto"/>
            <w:bottom w:val="none" w:sz="0" w:space="0" w:color="auto"/>
            <w:right w:val="none" w:sz="0" w:space="0" w:color="auto"/>
          </w:divBdr>
        </w:div>
        <w:div w:id="171335120">
          <w:marLeft w:val="0"/>
          <w:marRight w:val="0"/>
          <w:marTop w:val="0"/>
          <w:marBottom w:val="0"/>
          <w:divBdr>
            <w:top w:val="none" w:sz="0" w:space="0" w:color="auto"/>
            <w:left w:val="none" w:sz="0" w:space="0" w:color="auto"/>
            <w:bottom w:val="none" w:sz="0" w:space="0" w:color="auto"/>
            <w:right w:val="none" w:sz="0" w:space="0" w:color="auto"/>
          </w:divBdr>
        </w:div>
        <w:div w:id="194540248">
          <w:marLeft w:val="0"/>
          <w:marRight w:val="0"/>
          <w:marTop w:val="0"/>
          <w:marBottom w:val="0"/>
          <w:divBdr>
            <w:top w:val="none" w:sz="0" w:space="0" w:color="auto"/>
            <w:left w:val="none" w:sz="0" w:space="0" w:color="auto"/>
            <w:bottom w:val="none" w:sz="0" w:space="0" w:color="auto"/>
            <w:right w:val="none" w:sz="0" w:space="0" w:color="auto"/>
          </w:divBdr>
        </w:div>
        <w:div w:id="204677374">
          <w:marLeft w:val="0"/>
          <w:marRight w:val="0"/>
          <w:marTop w:val="0"/>
          <w:marBottom w:val="0"/>
          <w:divBdr>
            <w:top w:val="none" w:sz="0" w:space="0" w:color="auto"/>
            <w:left w:val="none" w:sz="0" w:space="0" w:color="auto"/>
            <w:bottom w:val="none" w:sz="0" w:space="0" w:color="auto"/>
            <w:right w:val="none" w:sz="0" w:space="0" w:color="auto"/>
          </w:divBdr>
        </w:div>
        <w:div w:id="362559016">
          <w:marLeft w:val="0"/>
          <w:marRight w:val="0"/>
          <w:marTop w:val="0"/>
          <w:marBottom w:val="0"/>
          <w:divBdr>
            <w:top w:val="none" w:sz="0" w:space="0" w:color="auto"/>
            <w:left w:val="none" w:sz="0" w:space="0" w:color="auto"/>
            <w:bottom w:val="none" w:sz="0" w:space="0" w:color="auto"/>
            <w:right w:val="none" w:sz="0" w:space="0" w:color="auto"/>
          </w:divBdr>
        </w:div>
        <w:div w:id="362680249">
          <w:marLeft w:val="0"/>
          <w:marRight w:val="0"/>
          <w:marTop w:val="0"/>
          <w:marBottom w:val="0"/>
          <w:divBdr>
            <w:top w:val="none" w:sz="0" w:space="0" w:color="auto"/>
            <w:left w:val="none" w:sz="0" w:space="0" w:color="auto"/>
            <w:bottom w:val="none" w:sz="0" w:space="0" w:color="auto"/>
            <w:right w:val="none" w:sz="0" w:space="0" w:color="auto"/>
          </w:divBdr>
        </w:div>
        <w:div w:id="373972153">
          <w:marLeft w:val="0"/>
          <w:marRight w:val="0"/>
          <w:marTop w:val="0"/>
          <w:marBottom w:val="0"/>
          <w:divBdr>
            <w:top w:val="none" w:sz="0" w:space="0" w:color="auto"/>
            <w:left w:val="none" w:sz="0" w:space="0" w:color="auto"/>
            <w:bottom w:val="none" w:sz="0" w:space="0" w:color="auto"/>
            <w:right w:val="none" w:sz="0" w:space="0" w:color="auto"/>
          </w:divBdr>
        </w:div>
        <w:div w:id="379597320">
          <w:marLeft w:val="0"/>
          <w:marRight w:val="0"/>
          <w:marTop w:val="0"/>
          <w:marBottom w:val="0"/>
          <w:divBdr>
            <w:top w:val="none" w:sz="0" w:space="0" w:color="auto"/>
            <w:left w:val="none" w:sz="0" w:space="0" w:color="auto"/>
            <w:bottom w:val="none" w:sz="0" w:space="0" w:color="auto"/>
            <w:right w:val="none" w:sz="0" w:space="0" w:color="auto"/>
          </w:divBdr>
        </w:div>
        <w:div w:id="380715584">
          <w:marLeft w:val="0"/>
          <w:marRight w:val="0"/>
          <w:marTop w:val="0"/>
          <w:marBottom w:val="0"/>
          <w:divBdr>
            <w:top w:val="none" w:sz="0" w:space="0" w:color="auto"/>
            <w:left w:val="none" w:sz="0" w:space="0" w:color="auto"/>
            <w:bottom w:val="none" w:sz="0" w:space="0" w:color="auto"/>
            <w:right w:val="none" w:sz="0" w:space="0" w:color="auto"/>
          </w:divBdr>
        </w:div>
        <w:div w:id="396249378">
          <w:marLeft w:val="0"/>
          <w:marRight w:val="0"/>
          <w:marTop w:val="0"/>
          <w:marBottom w:val="0"/>
          <w:divBdr>
            <w:top w:val="none" w:sz="0" w:space="0" w:color="auto"/>
            <w:left w:val="none" w:sz="0" w:space="0" w:color="auto"/>
            <w:bottom w:val="none" w:sz="0" w:space="0" w:color="auto"/>
            <w:right w:val="none" w:sz="0" w:space="0" w:color="auto"/>
          </w:divBdr>
        </w:div>
        <w:div w:id="396830835">
          <w:marLeft w:val="0"/>
          <w:marRight w:val="0"/>
          <w:marTop w:val="0"/>
          <w:marBottom w:val="0"/>
          <w:divBdr>
            <w:top w:val="none" w:sz="0" w:space="0" w:color="auto"/>
            <w:left w:val="none" w:sz="0" w:space="0" w:color="auto"/>
            <w:bottom w:val="none" w:sz="0" w:space="0" w:color="auto"/>
            <w:right w:val="none" w:sz="0" w:space="0" w:color="auto"/>
          </w:divBdr>
        </w:div>
        <w:div w:id="451215701">
          <w:marLeft w:val="0"/>
          <w:marRight w:val="0"/>
          <w:marTop w:val="0"/>
          <w:marBottom w:val="0"/>
          <w:divBdr>
            <w:top w:val="none" w:sz="0" w:space="0" w:color="auto"/>
            <w:left w:val="none" w:sz="0" w:space="0" w:color="auto"/>
            <w:bottom w:val="none" w:sz="0" w:space="0" w:color="auto"/>
            <w:right w:val="none" w:sz="0" w:space="0" w:color="auto"/>
          </w:divBdr>
        </w:div>
        <w:div w:id="467556674">
          <w:marLeft w:val="0"/>
          <w:marRight w:val="0"/>
          <w:marTop w:val="0"/>
          <w:marBottom w:val="0"/>
          <w:divBdr>
            <w:top w:val="none" w:sz="0" w:space="0" w:color="auto"/>
            <w:left w:val="none" w:sz="0" w:space="0" w:color="auto"/>
            <w:bottom w:val="none" w:sz="0" w:space="0" w:color="auto"/>
            <w:right w:val="none" w:sz="0" w:space="0" w:color="auto"/>
          </w:divBdr>
        </w:div>
        <w:div w:id="469983286">
          <w:marLeft w:val="0"/>
          <w:marRight w:val="0"/>
          <w:marTop w:val="0"/>
          <w:marBottom w:val="0"/>
          <w:divBdr>
            <w:top w:val="none" w:sz="0" w:space="0" w:color="auto"/>
            <w:left w:val="none" w:sz="0" w:space="0" w:color="auto"/>
            <w:bottom w:val="none" w:sz="0" w:space="0" w:color="auto"/>
            <w:right w:val="none" w:sz="0" w:space="0" w:color="auto"/>
          </w:divBdr>
        </w:div>
        <w:div w:id="470638366">
          <w:marLeft w:val="0"/>
          <w:marRight w:val="0"/>
          <w:marTop w:val="0"/>
          <w:marBottom w:val="0"/>
          <w:divBdr>
            <w:top w:val="none" w:sz="0" w:space="0" w:color="auto"/>
            <w:left w:val="none" w:sz="0" w:space="0" w:color="auto"/>
            <w:bottom w:val="none" w:sz="0" w:space="0" w:color="auto"/>
            <w:right w:val="none" w:sz="0" w:space="0" w:color="auto"/>
          </w:divBdr>
        </w:div>
        <w:div w:id="537355969">
          <w:marLeft w:val="0"/>
          <w:marRight w:val="0"/>
          <w:marTop w:val="0"/>
          <w:marBottom w:val="0"/>
          <w:divBdr>
            <w:top w:val="none" w:sz="0" w:space="0" w:color="auto"/>
            <w:left w:val="none" w:sz="0" w:space="0" w:color="auto"/>
            <w:bottom w:val="none" w:sz="0" w:space="0" w:color="auto"/>
            <w:right w:val="none" w:sz="0" w:space="0" w:color="auto"/>
          </w:divBdr>
        </w:div>
        <w:div w:id="575018455">
          <w:marLeft w:val="0"/>
          <w:marRight w:val="0"/>
          <w:marTop w:val="0"/>
          <w:marBottom w:val="0"/>
          <w:divBdr>
            <w:top w:val="none" w:sz="0" w:space="0" w:color="auto"/>
            <w:left w:val="none" w:sz="0" w:space="0" w:color="auto"/>
            <w:bottom w:val="none" w:sz="0" w:space="0" w:color="auto"/>
            <w:right w:val="none" w:sz="0" w:space="0" w:color="auto"/>
          </w:divBdr>
        </w:div>
        <w:div w:id="584850325">
          <w:marLeft w:val="0"/>
          <w:marRight w:val="0"/>
          <w:marTop w:val="0"/>
          <w:marBottom w:val="0"/>
          <w:divBdr>
            <w:top w:val="none" w:sz="0" w:space="0" w:color="auto"/>
            <w:left w:val="none" w:sz="0" w:space="0" w:color="auto"/>
            <w:bottom w:val="none" w:sz="0" w:space="0" w:color="auto"/>
            <w:right w:val="none" w:sz="0" w:space="0" w:color="auto"/>
          </w:divBdr>
        </w:div>
        <w:div w:id="600453336">
          <w:marLeft w:val="0"/>
          <w:marRight w:val="0"/>
          <w:marTop w:val="0"/>
          <w:marBottom w:val="0"/>
          <w:divBdr>
            <w:top w:val="none" w:sz="0" w:space="0" w:color="auto"/>
            <w:left w:val="none" w:sz="0" w:space="0" w:color="auto"/>
            <w:bottom w:val="none" w:sz="0" w:space="0" w:color="auto"/>
            <w:right w:val="none" w:sz="0" w:space="0" w:color="auto"/>
          </w:divBdr>
        </w:div>
        <w:div w:id="608197608">
          <w:marLeft w:val="0"/>
          <w:marRight w:val="0"/>
          <w:marTop w:val="0"/>
          <w:marBottom w:val="0"/>
          <w:divBdr>
            <w:top w:val="none" w:sz="0" w:space="0" w:color="auto"/>
            <w:left w:val="none" w:sz="0" w:space="0" w:color="auto"/>
            <w:bottom w:val="none" w:sz="0" w:space="0" w:color="auto"/>
            <w:right w:val="none" w:sz="0" w:space="0" w:color="auto"/>
          </w:divBdr>
        </w:div>
        <w:div w:id="621376761">
          <w:marLeft w:val="0"/>
          <w:marRight w:val="0"/>
          <w:marTop w:val="0"/>
          <w:marBottom w:val="0"/>
          <w:divBdr>
            <w:top w:val="none" w:sz="0" w:space="0" w:color="auto"/>
            <w:left w:val="none" w:sz="0" w:space="0" w:color="auto"/>
            <w:bottom w:val="none" w:sz="0" w:space="0" w:color="auto"/>
            <w:right w:val="none" w:sz="0" w:space="0" w:color="auto"/>
          </w:divBdr>
        </w:div>
        <w:div w:id="655455349">
          <w:marLeft w:val="0"/>
          <w:marRight w:val="0"/>
          <w:marTop w:val="0"/>
          <w:marBottom w:val="0"/>
          <w:divBdr>
            <w:top w:val="none" w:sz="0" w:space="0" w:color="auto"/>
            <w:left w:val="none" w:sz="0" w:space="0" w:color="auto"/>
            <w:bottom w:val="none" w:sz="0" w:space="0" w:color="auto"/>
            <w:right w:val="none" w:sz="0" w:space="0" w:color="auto"/>
          </w:divBdr>
        </w:div>
        <w:div w:id="661586254">
          <w:marLeft w:val="0"/>
          <w:marRight w:val="0"/>
          <w:marTop w:val="0"/>
          <w:marBottom w:val="0"/>
          <w:divBdr>
            <w:top w:val="none" w:sz="0" w:space="0" w:color="auto"/>
            <w:left w:val="none" w:sz="0" w:space="0" w:color="auto"/>
            <w:bottom w:val="none" w:sz="0" w:space="0" w:color="auto"/>
            <w:right w:val="none" w:sz="0" w:space="0" w:color="auto"/>
          </w:divBdr>
        </w:div>
        <w:div w:id="719213640">
          <w:marLeft w:val="0"/>
          <w:marRight w:val="0"/>
          <w:marTop w:val="0"/>
          <w:marBottom w:val="0"/>
          <w:divBdr>
            <w:top w:val="none" w:sz="0" w:space="0" w:color="auto"/>
            <w:left w:val="none" w:sz="0" w:space="0" w:color="auto"/>
            <w:bottom w:val="none" w:sz="0" w:space="0" w:color="auto"/>
            <w:right w:val="none" w:sz="0" w:space="0" w:color="auto"/>
          </w:divBdr>
        </w:div>
        <w:div w:id="853806484">
          <w:marLeft w:val="0"/>
          <w:marRight w:val="0"/>
          <w:marTop w:val="0"/>
          <w:marBottom w:val="0"/>
          <w:divBdr>
            <w:top w:val="none" w:sz="0" w:space="0" w:color="auto"/>
            <w:left w:val="none" w:sz="0" w:space="0" w:color="auto"/>
            <w:bottom w:val="none" w:sz="0" w:space="0" w:color="auto"/>
            <w:right w:val="none" w:sz="0" w:space="0" w:color="auto"/>
          </w:divBdr>
        </w:div>
        <w:div w:id="856847692">
          <w:marLeft w:val="0"/>
          <w:marRight w:val="0"/>
          <w:marTop w:val="0"/>
          <w:marBottom w:val="0"/>
          <w:divBdr>
            <w:top w:val="none" w:sz="0" w:space="0" w:color="auto"/>
            <w:left w:val="none" w:sz="0" w:space="0" w:color="auto"/>
            <w:bottom w:val="none" w:sz="0" w:space="0" w:color="auto"/>
            <w:right w:val="none" w:sz="0" w:space="0" w:color="auto"/>
          </w:divBdr>
        </w:div>
        <w:div w:id="894582601">
          <w:marLeft w:val="0"/>
          <w:marRight w:val="0"/>
          <w:marTop w:val="0"/>
          <w:marBottom w:val="0"/>
          <w:divBdr>
            <w:top w:val="none" w:sz="0" w:space="0" w:color="auto"/>
            <w:left w:val="none" w:sz="0" w:space="0" w:color="auto"/>
            <w:bottom w:val="none" w:sz="0" w:space="0" w:color="auto"/>
            <w:right w:val="none" w:sz="0" w:space="0" w:color="auto"/>
          </w:divBdr>
        </w:div>
        <w:div w:id="925848023">
          <w:marLeft w:val="0"/>
          <w:marRight w:val="0"/>
          <w:marTop w:val="0"/>
          <w:marBottom w:val="0"/>
          <w:divBdr>
            <w:top w:val="none" w:sz="0" w:space="0" w:color="auto"/>
            <w:left w:val="none" w:sz="0" w:space="0" w:color="auto"/>
            <w:bottom w:val="none" w:sz="0" w:space="0" w:color="auto"/>
            <w:right w:val="none" w:sz="0" w:space="0" w:color="auto"/>
          </w:divBdr>
        </w:div>
        <w:div w:id="936255178">
          <w:marLeft w:val="0"/>
          <w:marRight w:val="0"/>
          <w:marTop w:val="0"/>
          <w:marBottom w:val="0"/>
          <w:divBdr>
            <w:top w:val="none" w:sz="0" w:space="0" w:color="auto"/>
            <w:left w:val="none" w:sz="0" w:space="0" w:color="auto"/>
            <w:bottom w:val="none" w:sz="0" w:space="0" w:color="auto"/>
            <w:right w:val="none" w:sz="0" w:space="0" w:color="auto"/>
          </w:divBdr>
        </w:div>
        <w:div w:id="947350498">
          <w:marLeft w:val="0"/>
          <w:marRight w:val="0"/>
          <w:marTop w:val="0"/>
          <w:marBottom w:val="0"/>
          <w:divBdr>
            <w:top w:val="none" w:sz="0" w:space="0" w:color="auto"/>
            <w:left w:val="none" w:sz="0" w:space="0" w:color="auto"/>
            <w:bottom w:val="none" w:sz="0" w:space="0" w:color="auto"/>
            <w:right w:val="none" w:sz="0" w:space="0" w:color="auto"/>
          </w:divBdr>
        </w:div>
        <w:div w:id="974798678">
          <w:marLeft w:val="0"/>
          <w:marRight w:val="0"/>
          <w:marTop w:val="0"/>
          <w:marBottom w:val="0"/>
          <w:divBdr>
            <w:top w:val="none" w:sz="0" w:space="0" w:color="auto"/>
            <w:left w:val="none" w:sz="0" w:space="0" w:color="auto"/>
            <w:bottom w:val="none" w:sz="0" w:space="0" w:color="auto"/>
            <w:right w:val="none" w:sz="0" w:space="0" w:color="auto"/>
          </w:divBdr>
        </w:div>
        <w:div w:id="1001935487">
          <w:marLeft w:val="0"/>
          <w:marRight w:val="0"/>
          <w:marTop w:val="0"/>
          <w:marBottom w:val="0"/>
          <w:divBdr>
            <w:top w:val="none" w:sz="0" w:space="0" w:color="auto"/>
            <w:left w:val="none" w:sz="0" w:space="0" w:color="auto"/>
            <w:bottom w:val="none" w:sz="0" w:space="0" w:color="auto"/>
            <w:right w:val="none" w:sz="0" w:space="0" w:color="auto"/>
          </w:divBdr>
        </w:div>
        <w:div w:id="1012612140">
          <w:marLeft w:val="0"/>
          <w:marRight w:val="0"/>
          <w:marTop w:val="0"/>
          <w:marBottom w:val="0"/>
          <w:divBdr>
            <w:top w:val="none" w:sz="0" w:space="0" w:color="auto"/>
            <w:left w:val="none" w:sz="0" w:space="0" w:color="auto"/>
            <w:bottom w:val="none" w:sz="0" w:space="0" w:color="auto"/>
            <w:right w:val="none" w:sz="0" w:space="0" w:color="auto"/>
          </w:divBdr>
        </w:div>
        <w:div w:id="1026978849">
          <w:marLeft w:val="0"/>
          <w:marRight w:val="0"/>
          <w:marTop w:val="0"/>
          <w:marBottom w:val="0"/>
          <w:divBdr>
            <w:top w:val="none" w:sz="0" w:space="0" w:color="auto"/>
            <w:left w:val="none" w:sz="0" w:space="0" w:color="auto"/>
            <w:bottom w:val="none" w:sz="0" w:space="0" w:color="auto"/>
            <w:right w:val="none" w:sz="0" w:space="0" w:color="auto"/>
          </w:divBdr>
        </w:div>
        <w:div w:id="1028874205">
          <w:marLeft w:val="0"/>
          <w:marRight w:val="0"/>
          <w:marTop w:val="0"/>
          <w:marBottom w:val="0"/>
          <w:divBdr>
            <w:top w:val="none" w:sz="0" w:space="0" w:color="auto"/>
            <w:left w:val="none" w:sz="0" w:space="0" w:color="auto"/>
            <w:bottom w:val="none" w:sz="0" w:space="0" w:color="auto"/>
            <w:right w:val="none" w:sz="0" w:space="0" w:color="auto"/>
          </w:divBdr>
        </w:div>
        <w:div w:id="1031301726">
          <w:marLeft w:val="0"/>
          <w:marRight w:val="0"/>
          <w:marTop w:val="0"/>
          <w:marBottom w:val="0"/>
          <w:divBdr>
            <w:top w:val="none" w:sz="0" w:space="0" w:color="auto"/>
            <w:left w:val="none" w:sz="0" w:space="0" w:color="auto"/>
            <w:bottom w:val="none" w:sz="0" w:space="0" w:color="auto"/>
            <w:right w:val="none" w:sz="0" w:space="0" w:color="auto"/>
          </w:divBdr>
        </w:div>
        <w:div w:id="1073040676">
          <w:marLeft w:val="0"/>
          <w:marRight w:val="0"/>
          <w:marTop w:val="0"/>
          <w:marBottom w:val="0"/>
          <w:divBdr>
            <w:top w:val="none" w:sz="0" w:space="0" w:color="auto"/>
            <w:left w:val="none" w:sz="0" w:space="0" w:color="auto"/>
            <w:bottom w:val="none" w:sz="0" w:space="0" w:color="auto"/>
            <w:right w:val="none" w:sz="0" w:space="0" w:color="auto"/>
          </w:divBdr>
        </w:div>
        <w:div w:id="1074204038">
          <w:marLeft w:val="0"/>
          <w:marRight w:val="0"/>
          <w:marTop w:val="0"/>
          <w:marBottom w:val="0"/>
          <w:divBdr>
            <w:top w:val="none" w:sz="0" w:space="0" w:color="auto"/>
            <w:left w:val="none" w:sz="0" w:space="0" w:color="auto"/>
            <w:bottom w:val="none" w:sz="0" w:space="0" w:color="auto"/>
            <w:right w:val="none" w:sz="0" w:space="0" w:color="auto"/>
          </w:divBdr>
        </w:div>
        <w:div w:id="1082070629">
          <w:marLeft w:val="0"/>
          <w:marRight w:val="0"/>
          <w:marTop w:val="0"/>
          <w:marBottom w:val="0"/>
          <w:divBdr>
            <w:top w:val="none" w:sz="0" w:space="0" w:color="auto"/>
            <w:left w:val="none" w:sz="0" w:space="0" w:color="auto"/>
            <w:bottom w:val="none" w:sz="0" w:space="0" w:color="auto"/>
            <w:right w:val="none" w:sz="0" w:space="0" w:color="auto"/>
          </w:divBdr>
        </w:div>
        <w:div w:id="1109163128">
          <w:marLeft w:val="0"/>
          <w:marRight w:val="0"/>
          <w:marTop w:val="0"/>
          <w:marBottom w:val="0"/>
          <w:divBdr>
            <w:top w:val="none" w:sz="0" w:space="0" w:color="auto"/>
            <w:left w:val="none" w:sz="0" w:space="0" w:color="auto"/>
            <w:bottom w:val="none" w:sz="0" w:space="0" w:color="auto"/>
            <w:right w:val="none" w:sz="0" w:space="0" w:color="auto"/>
          </w:divBdr>
        </w:div>
        <w:div w:id="1195463756">
          <w:marLeft w:val="0"/>
          <w:marRight w:val="0"/>
          <w:marTop w:val="0"/>
          <w:marBottom w:val="0"/>
          <w:divBdr>
            <w:top w:val="none" w:sz="0" w:space="0" w:color="auto"/>
            <w:left w:val="none" w:sz="0" w:space="0" w:color="auto"/>
            <w:bottom w:val="none" w:sz="0" w:space="0" w:color="auto"/>
            <w:right w:val="none" w:sz="0" w:space="0" w:color="auto"/>
          </w:divBdr>
        </w:div>
        <w:div w:id="1201551163">
          <w:marLeft w:val="0"/>
          <w:marRight w:val="0"/>
          <w:marTop w:val="0"/>
          <w:marBottom w:val="0"/>
          <w:divBdr>
            <w:top w:val="none" w:sz="0" w:space="0" w:color="auto"/>
            <w:left w:val="none" w:sz="0" w:space="0" w:color="auto"/>
            <w:bottom w:val="none" w:sz="0" w:space="0" w:color="auto"/>
            <w:right w:val="none" w:sz="0" w:space="0" w:color="auto"/>
          </w:divBdr>
        </w:div>
        <w:div w:id="1239562324">
          <w:marLeft w:val="0"/>
          <w:marRight w:val="0"/>
          <w:marTop w:val="0"/>
          <w:marBottom w:val="0"/>
          <w:divBdr>
            <w:top w:val="none" w:sz="0" w:space="0" w:color="auto"/>
            <w:left w:val="none" w:sz="0" w:space="0" w:color="auto"/>
            <w:bottom w:val="none" w:sz="0" w:space="0" w:color="auto"/>
            <w:right w:val="none" w:sz="0" w:space="0" w:color="auto"/>
          </w:divBdr>
        </w:div>
        <w:div w:id="1257249206">
          <w:marLeft w:val="0"/>
          <w:marRight w:val="0"/>
          <w:marTop w:val="0"/>
          <w:marBottom w:val="0"/>
          <w:divBdr>
            <w:top w:val="none" w:sz="0" w:space="0" w:color="auto"/>
            <w:left w:val="none" w:sz="0" w:space="0" w:color="auto"/>
            <w:bottom w:val="none" w:sz="0" w:space="0" w:color="auto"/>
            <w:right w:val="none" w:sz="0" w:space="0" w:color="auto"/>
          </w:divBdr>
        </w:div>
        <w:div w:id="1264148335">
          <w:marLeft w:val="0"/>
          <w:marRight w:val="0"/>
          <w:marTop w:val="0"/>
          <w:marBottom w:val="0"/>
          <w:divBdr>
            <w:top w:val="none" w:sz="0" w:space="0" w:color="auto"/>
            <w:left w:val="none" w:sz="0" w:space="0" w:color="auto"/>
            <w:bottom w:val="none" w:sz="0" w:space="0" w:color="auto"/>
            <w:right w:val="none" w:sz="0" w:space="0" w:color="auto"/>
          </w:divBdr>
        </w:div>
        <w:div w:id="1281062824">
          <w:marLeft w:val="0"/>
          <w:marRight w:val="0"/>
          <w:marTop w:val="0"/>
          <w:marBottom w:val="0"/>
          <w:divBdr>
            <w:top w:val="none" w:sz="0" w:space="0" w:color="auto"/>
            <w:left w:val="none" w:sz="0" w:space="0" w:color="auto"/>
            <w:bottom w:val="none" w:sz="0" w:space="0" w:color="auto"/>
            <w:right w:val="none" w:sz="0" w:space="0" w:color="auto"/>
          </w:divBdr>
        </w:div>
        <w:div w:id="1292243375">
          <w:marLeft w:val="0"/>
          <w:marRight w:val="0"/>
          <w:marTop w:val="0"/>
          <w:marBottom w:val="0"/>
          <w:divBdr>
            <w:top w:val="none" w:sz="0" w:space="0" w:color="auto"/>
            <w:left w:val="none" w:sz="0" w:space="0" w:color="auto"/>
            <w:bottom w:val="none" w:sz="0" w:space="0" w:color="auto"/>
            <w:right w:val="none" w:sz="0" w:space="0" w:color="auto"/>
          </w:divBdr>
          <w:divsChild>
            <w:div w:id="75909931">
              <w:marLeft w:val="0"/>
              <w:marRight w:val="0"/>
              <w:marTop w:val="0"/>
              <w:marBottom w:val="0"/>
              <w:divBdr>
                <w:top w:val="none" w:sz="0" w:space="0" w:color="auto"/>
                <w:left w:val="none" w:sz="0" w:space="0" w:color="auto"/>
                <w:bottom w:val="none" w:sz="0" w:space="0" w:color="auto"/>
                <w:right w:val="none" w:sz="0" w:space="0" w:color="auto"/>
              </w:divBdr>
            </w:div>
            <w:div w:id="183901642">
              <w:marLeft w:val="0"/>
              <w:marRight w:val="0"/>
              <w:marTop w:val="0"/>
              <w:marBottom w:val="0"/>
              <w:divBdr>
                <w:top w:val="none" w:sz="0" w:space="0" w:color="auto"/>
                <w:left w:val="none" w:sz="0" w:space="0" w:color="auto"/>
                <w:bottom w:val="none" w:sz="0" w:space="0" w:color="auto"/>
                <w:right w:val="none" w:sz="0" w:space="0" w:color="auto"/>
              </w:divBdr>
            </w:div>
            <w:div w:id="328675140">
              <w:marLeft w:val="0"/>
              <w:marRight w:val="0"/>
              <w:marTop w:val="0"/>
              <w:marBottom w:val="0"/>
              <w:divBdr>
                <w:top w:val="none" w:sz="0" w:space="0" w:color="auto"/>
                <w:left w:val="none" w:sz="0" w:space="0" w:color="auto"/>
                <w:bottom w:val="none" w:sz="0" w:space="0" w:color="auto"/>
                <w:right w:val="none" w:sz="0" w:space="0" w:color="auto"/>
              </w:divBdr>
            </w:div>
            <w:div w:id="443159728">
              <w:marLeft w:val="0"/>
              <w:marRight w:val="0"/>
              <w:marTop w:val="0"/>
              <w:marBottom w:val="0"/>
              <w:divBdr>
                <w:top w:val="none" w:sz="0" w:space="0" w:color="auto"/>
                <w:left w:val="none" w:sz="0" w:space="0" w:color="auto"/>
                <w:bottom w:val="none" w:sz="0" w:space="0" w:color="auto"/>
                <w:right w:val="none" w:sz="0" w:space="0" w:color="auto"/>
              </w:divBdr>
            </w:div>
            <w:div w:id="560557155">
              <w:marLeft w:val="0"/>
              <w:marRight w:val="0"/>
              <w:marTop w:val="0"/>
              <w:marBottom w:val="0"/>
              <w:divBdr>
                <w:top w:val="none" w:sz="0" w:space="0" w:color="auto"/>
                <w:left w:val="none" w:sz="0" w:space="0" w:color="auto"/>
                <w:bottom w:val="none" w:sz="0" w:space="0" w:color="auto"/>
                <w:right w:val="none" w:sz="0" w:space="0" w:color="auto"/>
              </w:divBdr>
            </w:div>
            <w:div w:id="765885065">
              <w:marLeft w:val="0"/>
              <w:marRight w:val="0"/>
              <w:marTop w:val="0"/>
              <w:marBottom w:val="0"/>
              <w:divBdr>
                <w:top w:val="none" w:sz="0" w:space="0" w:color="auto"/>
                <w:left w:val="none" w:sz="0" w:space="0" w:color="auto"/>
                <w:bottom w:val="none" w:sz="0" w:space="0" w:color="auto"/>
                <w:right w:val="none" w:sz="0" w:space="0" w:color="auto"/>
              </w:divBdr>
            </w:div>
            <w:div w:id="949824350">
              <w:marLeft w:val="0"/>
              <w:marRight w:val="0"/>
              <w:marTop w:val="0"/>
              <w:marBottom w:val="0"/>
              <w:divBdr>
                <w:top w:val="none" w:sz="0" w:space="0" w:color="auto"/>
                <w:left w:val="none" w:sz="0" w:space="0" w:color="auto"/>
                <w:bottom w:val="none" w:sz="0" w:space="0" w:color="auto"/>
                <w:right w:val="none" w:sz="0" w:space="0" w:color="auto"/>
              </w:divBdr>
            </w:div>
            <w:div w:id="1075274040">
              <w:marLeft w:val="0"/>
              <w:marRight w:val="0"/>
              <w:marTop w:val="0"/>
              <w:marBottom w:val="0"/>
              <w:divBdr>
                <w:top w:val="none" w:sz="0" w:space="0" w:color="auto"/>
                <w:left w:val="none" w:sz="0" w:space="0" w:color="auto"/>
                <w:bottom w:val="none" w:sz="0" w:space="0" w:color="auto"/>
                <w:right w:val="none" w:sz="0" w:space="0" w:color="auto"/>
              </w:divBdr>
            </w:div>
            <w:div w:id="1101993058">
              <w:marLeft w:val="0"/>
              <w:marRight w:val="0"/>
              <w:marTop w:val="0"/>
              <w:marBottom w:val="0"/>
              <w:divBdr>
                <w:top w:val="none" w:sz="0" w:space="0" w:color="auto"/>
                <w:left w:val="none" w:sz="0" w:space="0" w:color="auto"/>
                <w:bottom w:val="none" w:sz="0" w:space="0" w:color="auto"/>
                <w:right w:val="none" w:sz="0" w:space="0" w:color="auto"/>
              </w:divBdr>
            </w:div>
            <w:div w:id="1245653135">
              <w:marLeft w:val="0"/>
              <w:marRight w:val="0"/>
              <w:marTop w:val="0"/>
              <w:marBottom w:val="0"/>
              <w:divBdr>
                <w:top w:val="none" w:sz="0" w:space="0" w:color="auto"/>
                <w:left w:val="none" w:sz="0" w:space="0" w:color="auto"/>
                <w:bottom w:val="none" w:sz="0" w:space="0" w:color="auto"/>
                <w:right w:val="none" w:sz="0" w:space="0" w:color="auto"/>
              </w:divBdr>
            </w:div>
            <w:div w:id="1422263511">
              <w:marLeft w:val="0"/>
              <w:marRight w:val="0"/>
              <w:marTop w:val="0"/>
              <w:marBottom w:val="0"/>
              <w:divBdr>
                <w:top w:val="none" w:sz="0" w:space="0" w:color="auto"/>
                <w:left w:val="none" w:sz="0" w:space="0" w:color="auto"/>
                <w:bottom w:val="none" w:sz="0" w:space="0" w:color="auto"/>
                <w:right w:val="none" w:sz="0" w:space="0" w:color="auto"/>
              </w:divBdr>
            </w:div>
            <w:div w:id="1558277490">
              <w:marLeft w:val="0"/>
              <w:marRight w:val="0"/>
              <w:marTop w:val="0"/>
              <w:marBottom w:val="0"/>
              <w:divBdr>
                <w:top w:val="none" w:sz="0" w:space="0" w:color="auto"/>
                <w:left w:val="none" w:sz="0" w:space="0" w:color="auto"/>
                <w:bottom w:val="none" w:sz="0" w:space="0" w:color="auto"/>
                <w:right w:val="none" w:sz="0" w:space="0" w:color="auto"/>
              </w:divBdr>
            </w:div>
            <w:div w:id="1697390739">
              <w:marLeft w:val="0"/>
              <w:marRight w:val="0"/>
              <w:marTop w:val="0"/>
              <w:marBottom w:val="0"/>
              <w:divBdr>
                <w:top w:val="none" w:sz="0" w:space="0" w:color="auto"/>
                <w:left w:val="none" w:sz="0" w:space="0" w:color="auto"/>
                <w:bottom w:val="none" w:sz="0" w:space="0" w:color="auto"/>
                <w:right w:val="none" w:sz="0" w:space="0" w:color="auto"/>
              </w:divBdr>
            </w:div>
          </w:divsChild>
        </w:div>
        <w:div w:id="1311010970">
          <w:marLeft w:val="0"/>
          <w:marRight w:val="0"/>
          <w:marTop w:val="0"/>
          <w:marBottom w:val="0"/>
          <w:divBdr>
            <w:top w:val="none" w:sz="0" w:space="0" w:color="auto"/>
            <w:left w:val="none" w:sz="0" w:space="0" w:color="auto"/>
            <w:bottom w:val="none" w:sz="0" w:space="0" w:color="auto"/>
            <w:right w:val="none" w:sz="0" w:space="0" w:color="auto"/>
          </w:divBdr>
        </w:div>
        <w:div w:id="1319723049">
          <w:marLeft w:val="0"/>
          <w:marRight w:val="0"/>
          <w:marTop w:val="0"/>
          <w:marBottom w:val="0"/>
          <w:divBdr>
            <w:top w:val="none" w:sz="0" w:space="0" w:color="auto"/>
            <w:left w:val="none" w:sz="0" w:space="0" w:color="auto"/>
            <w:bottom w:val="none" w:sz="0" w:space="0" w:color="auto"/>
            <w:right w:val="none" w:sz="0" w:space="0" w:color="auto"/>
          </w:divBdr>
        </w:div>
        <w:div w:id="1352996388">
          <w:marLeft w:val="0"/>
          <w:marRight w:val="0"/>
          <w:marTop w:val="0"/>
          <w:marBottom w:val="0"/>
          <w:divBdr>
            <w:top w:val="none" w:sz="0" w:space="0" w:color="auto"/>
            <w:left w:val="none" w:sz="0" w:space="0" w:color="auto"/>
            <w:bottom w:val="none" w:sz="0" w:space="0" w:color="auto"/>
            <w:right w:val="none" w:sz="0" w:space="0" w:color="auto"/>
          </w:divBdr>
        </w:div>
        <w:div w:id="1494183934">
          <w:marLeft w:val="0"/>
          <w:marRight w:val="0"/>
          <w:marTop w:val="0"/>
          <w:marBottom w:val="0"/>
          <w:divBdr>
            <w:top w:val="none" w:sz="0" w:space="0" w:color="auto"/>
            <w:left w:val="none" w:sz="0" w:space="0" w:color="auto"/>
            <w:bottom w:val="none" w:sz="0" w:space="0" w:color="auto"/>
            <w:right w:val="none" w:sz="0" w:space="0" w:color="auto"/>
          </w:divBdr>
        </w:div>
        <w:div w:id="1561551880">
          <w:marLeft w:val="0"/>
          <w:marRight w:val="0"/>
          <w:marTop w:val="0"/>
          <w:marBottom w:val="0"/>
          <w:divBdr>
            <w:top w:val="none" w:sz="0" w:space="0" w:color="auto"/>
            <w:left w:val="none" w:sz="0" w:space="0" w:color="auto"/>
            <w:bottom w:val="none" w:sz="0" w:space="0" w:color="auto"/>
            <w:right w:val="none" w:sz="0" w:space="0" w:color="auto"/>
          </w:divBdr>
        </w:div>
        <w:div w:id="1599370167">
          <w:marLeft w:val="0"/>
          <w:marRight w:val="0"/>
          <w:marTop w:val="0"/>
          <w:marBottom w:val="0"/>
          <w:divBdr>
            <w:top w:val="none" w:sz="0" w:space="0" w:color="auto"/>
            <w:left w:val="none" w:sz="0" w:space="0" w:color="auto"/>
            <w:bottom w:val="none" w:sz="0" w:space="0" w:color="auto"/>
            <w:right w:val="none" w:sz="0" w:space="0" w:color="auto"/>
          </w:divBdr>
        </w:div>
        <w:div w:id="1641769019">
          <w:marLeft w:val="0"/>
          <w:marRight w:val="0"/>
          <w:marTop w:val="0"/>
          <w:marBottom w:val="0"/>
          <w:divBdr>
            <w:top w:val="none" w:sz="0" w:space="0" w:color="auto"/>
            <w:left w:val="none" w:sz="0" w:space="0" w:color="auto"/>
            <w:bottom w:val="none" w:sz="0" w:space="0" w:color="auto"/>
            <w:right w:val="none" w:sz="0" w:space="0" w:color="auto"/>
          </w:divBdr>
        </w:div>
        <w:div w:id="1665619973">
          <w:marLeft w:val="0"/>
          <w:marRight w:val="0"/>
          <w:marTop w:val="0"/>
          <w:marBottom w:val="0"/>
          <w:divBdr>
            <w:top w:val="none" w:sz="0" w:space="0" w:color="auto"/>
            <w:left w:val="none" w:sz="0" w:space="0" w:color="auto"/>
            <w:bottom w:val="none" w:sz="0" w:space="0" w:color="auto"/>
            <w:right w:val="none" w:sz="0" w:space="0" w:color="auto"/>
          </w:divBdr>
        </w:div>
        <w:div w:id="1682777401">
          <w:marLeft w:val="0"/>
          <w:marRight w:val="0"/>
          <w:marTop w:val="0"/>
          <w:marBottom w:val="0"/>
          <w:divBdr>
            <w:top w:val="none" w:sz="0" w:space="0" w:color="auto"/>
            <w:left w:val="none" w:sz="0" w:space="0" w:color="auto"/>
            <w:bottom w:val="none" w:sz="0" w:space="0" w:color="auto"/>
            <w:right w:val="none" w:sz="0" w:space="0" w:color="auto"/>
          </w:divBdr>
        </w:div>
        <w:div w:id="1688289533">
          <w:marLeft w:val="0"/>
          <w:marRight w:val="0"/>
          <w:marTop w:val="0"/>
          <w:marBottom w:val="0"/>
          <w:divBdr>
            <w:top w:val="none" w:sz="0" w:space="0" w:color="auto"/>
            <w:left w:val="none" w:sz="0" w:space="0" w:color="auto"/>
            <w:bottom w:val="none" w:sz="0" w:space="0" w:color="auto"/>
            <w:right w:val="none" w:sz="0" w:space="0" w:color="auto"/>
          </w:divBdr>
        </w:div>
        <w:div w:id="1724597310">
          <w:marLeft w:val="0"/>
          <w:marRight w:val="0"/>
          <w:marTop w:val="0"/>
          <w:marBottom w:val="0"/>
          <w:divBdr>
            <w:top w:val="none" w:sz="0" w:space="0" w:color="auto"/>
            <w:left w:val="none" w:sz="0" w:space="0" w:color="auto"/>
            <w:bottom w:val="none" w:sz="0" w:space="0" w:color="auto"/>
            <w:right w:val="none" w:sz="0" w:space="0" w:color="auto"/>
          </w:divBdr>
        </w:div>
        <w:div w:id="1739354951">
          <w:marLeft w:val="0"/>
          <w:marRight w:val="0"/>
          <w:marTop w:val="0"/>
          <w:marBottom w:val="0"/>
          <w:divBdr>
            <w:top w:val="none" w:sz="0" w:space="0" w:color="auto"/>
            <w:left w:val="none" w:sz="0" w:space="0" w:color="auto"/>
            <w:bottom w:val="none" w:sz="0" w:space="0" w:color="auto"/>
            <w:right w:val="none" w:sz="0" w:space="0" w:color="auto"/>
          </w:divBdr>
        </w:div>
        <w:div w:id="1754618320">
          <w:marLeft w:val="0"/>
          <w:marRight w:val="0"/>
          <w:marTop w:val="0"/>
          <w:marBottom w:val="0"/>
          <w:divBdr>
            <w:top w:val="none" w:sz="0" w:space="0" w:color="auto"/>
            <w:left w:val="none" w:sz="0" w:space="0" w:color="auto"/>
            <w:bottom w:val="none" w:sz="0" w:space="0" w:color="auto"/>
            <w:right w:val="none" w:sz="0" w:space="0" w:color="auto"/>
          </w:divBdr>
        </w:div>
        <w:div w:id="1764299067">
          <w:marLeft w:val="0"/>
          <w:marRight w:val="0"/>
          <w:marTop w:val="0"/>
          <w:marBottom w:val="0"/>
          <w:divBdr>
            <w:top w:val="none" w:sz="0" w:space="0" w:color="auto"/>
            <w:left w:val="none" w:sz="0" w:space="0" w:color="auto"/>
            <w:bottom w:val="none" w:sz="0" w:space="0" w:color="auto"/>
            <w:right w:val="none" w:sz="0" w:space="0" w:color="auto"/>
          </w:divBdr>
        </w:div>
        <w:div w:id="1773552750">
          <w:marLeft w:val="0"/>
          <w:marRight w:val="0"/>
          <w:marTop w:val="0"/>
          <w:marBottom w:val="0"/>
          <w:divBdr>
            <w:top w:val="none" w:sz="0" w:space="0" w:color="auto"/>
            <w:left w:val="none" w:sz="0" w:space="0" w:color="auto"/>
            <w:bottom w:val="none" w:sz="0" w:space="0" w:color="auto"/>
            <w:right w:val="none" w:sz="0" w:space="0" w:color="auto"/>
          </w:divBdr>
        </w:div>
        <w:div w:id="1823959933">
          <w:marLeft w:val="0"/>
          <w:marRight w:val="0"/>
          <w:marTop w:val="0"/>
          <w:marBottom w:val="0"/>
          <w:divBdr>
            <w:top w:val="none" w:sz="0" w:space="0" w:color="auto"/>
            <w:left w:val="none" w:sz="0" w:space="0" w:color="auto"/>
            <w:bottom w:val="none" w:sz="0" w:space="0" w:color="auto"/>
            <w:right w:val="none" w:sz="0" w:space="0" w:color="auto"/>
          </w:divBdr>
        </w:div>
        <w:div w:id="1894922931">
          <w:marLeft w:val="0"/>
          <w:marRight w:val="0"/>
          <w:marTop w:val="0"/>
          <w:marBottom w:val="0"/>
          <w:divBdr>
            <w:top w:val="none" w:sz="0" w:space="0" w:color="auto"/>
            <w:left w:val="none" w:sz="0" w:space="0" w:color="auto"/>
            <w:bottom w:val="none" w:sz="0" w:space="0" w:color="auto"/>
            <w:right w:val="none" w:sz="0" w:space="0" w:color="auto"/>
          </w:divBdr>
        </w:div>
        <w:div w:id="1905405593">
          <w:marLeft w:val="0"/>
          <w:marRight w:val="0"/>
          <w:marTop w:val="0"/>
          <w:marBottom w:val="0"/>
          <w:divBdr>
            <w:top w:val="none" w:sz="0" w:space="0" w:color="auto"/>
            <w:left w:val="none" w:sz="0" w:space="0" w:color="auto"/>
            <w:bottom w:val="none" w:sz="0" w:space="0" w:color="auto"/>
            <w:right w:val="none" w:sz="0" w:space="0" w:color="auto"/>
          </w:divBdr>
        </w:div>
        <w:div w:id="1912234194">
          <w:marLeft w:val="0"/>
          <w:marRight w:val="0"/>
          <w:marTop w:val="0"/>
          <w:marBottom w:val="0"/>
          <w:divBdr>
            <w:top w:val="none" w:sz="0" w:space="0" w:color="auto"/>
            <w:left w:val="none" w:sz="0" w:space="0" w:color="auto"/>
            <w:bottom w:val="none" w:sz="0" w:space="0" w:color="auto"/>
            <w:right w:val="none" w:sz="0" w:space="0" w:color="auto"/>
          </w:divBdr>
        </w:div>
        <w:div w:id="1951088285">
          <w:marLeft w:val="0"/>
          <w:marRight w:val="0"/>
          <w:marTop w:val="0"/>
          <w:marBottom w:val="0"/>
          <w:divBdr>
            <w:top w:val="none" w:sz="0" w:space="0" w:color="auto"/>
            <w:left w:val="none" w:sz="0" w:space="0" w:color="auto"/>
            <w:bottom w:val="none" w:sz="0" w:space="0" w:color="auto"/>
            <w:right w:val="none" w:sz="0" w:space="0" w:color="auto"/>
          </w:divBdr>
        </w:div>
        <w:div w:id="1998026459">
          <w:marLeft w:val="0"/>
          <w:marRight w:val="0"/>
          <w:marTop w:val="0"/>
          <w:marBottom w:val="0"/>
          <w:divBdr>
            <w:top w:val="none" w:sz="0" w:space="0" w:color="auto"/>
            <w:left w:val="none" w:sz="0" w:space="0" w:color="auto"/>
            <w:bottom w:val="none" w:sz="0" w:space="0" w:color="auto"/>
            <w:right w:val="none" w:sz="0" w:space="0" w:color="auto"/>
          </w:divBdr>
        </w:div>
        <w:div w:id="2009094525">
          <w:marLeft w:val="0"/>
          <w:marRight w:val="0"/>
          <w:marTop w:val="0"/>
          <w:marBottom w:val="0"/>
          <w:divBdr>
            <w:top w:val="none" w:sz="0" w:space="0" w:color="auto"/>
            <w:left w:val="none" w:sz="0" w:space="0" w:color="auto"/>
            <w:bottom w:val="none" w:sz="0" w:space="0" w:color="auto"/>
            <w:right w:val="none" w:sz="0" w:space="0" w:color="auto"/>
          </w:divBdr>
        </w:div>
        <w:div w:id="2014650708">
          <w:marLeft w:val="0"/>
          <w:marRight w:val="0"/>
          <w:marTop w:val="0"/>
          <w:marBottom w:val="0"/>
          <w:divBdr>
            <w:top w:val="none" w:sz="0" w:space="0" w:color="auto"/>
            <w:left w:val="none" w:sz="0" w:space="0" w:color="auto"/>
            <w:bottom w:val="none" w:sz="0" w:space="0" w:color="auto"/>
            <w:right w:val="none" w:sz="0" w:space="0" w:color="auto"/>
          </w:divBdr>
        </w:div>
        <w:div w:id="2073455722">
          <w:marLeft w:val="0"/>
          <w:marRight w:val="0"/>
          <w:marTop w:val="0"/>
          <w:marBottom w:val="0"/>
          <w:divBdr>
            <w:top w:val="none" w:sz="0" w:space="0" w:color="auto"/>
            <w:left w:val="none" w:sz="0" w:space="0" w:color="auto"/>
            <w:bottom w:val="none" w:sz="0" w:space="0" w:color="auto"/>
            <w:right w:val="none" w:sz="0" w:space="0" w:color="auto"/>
          </w:divBdr>
        </w:div>
        <w:div w:id="2079404367">
          <w:marLeft w:val="0"/>
          <w:marRight w:val="0"/>
          <w:marTop w:val="0"/>
          <w:marBottom w:val="0"/>
          <w:divBdr>
            <w:top w:val="none" w:sz="0" w:space="0" w:color="auto"/>
            <w:left w:val="none" w:sz="0" w:space="0" w:color="auto"/>
            <w:bottom w:val="none" w:sz="0" w:space="0" w:color="auto"/>
            <w:right w:val="none" w:sz="0" w:space="0" w:color="auto"/>
          </w:divBdr>
        </w:div>
        <w:div w:id="2082941469">
          <w:marLeft w:val="0"/>
          <w:marRight w:val="0"/>
          <w:marTop w:val="0"/>
          <w:marBottom w:val="0"/>
          <w:divBdr>
            <w:top w:val="none" w:sz="0" w:space="0" w:color="auto"/>
            <w:left w:val="none" w:sz="0" w:space="0" w:color="auto"/>
            <w:bottom w:val="none" w:sz="0" w:space="0" w:color="auto"/>
            <w:right w:val="none" w:sz="0" w:space="0" w:color="auto"/>
          </w:divBdr>
        </w:div>
        <w:div w:id="2109041925">
          <w:marLeft w:val="0"/>
          <w:marRight w:val="0"/>
          <w:marTop w:val="0"/>
          <w:marBottom w:val="0"/>
          <w:divBdr>
            <w:top w:val="none" w:sz="0" w:space="0" w:color="auto"/>
            <w:left w:val="none" w:sz="0" w:space="0" w:color="auto"/>
            <w:bottom w:val="none" w:sz="0" w:space="0" w:color="auto"/>
            <w:right w:val="none" w:sz="0" w:space="0" w:color="auto"/>
          </w:divBdr>
        </w:div>
        <w:div w:id="2123498543">
          <w:marLeft w:val="0"/>
          <w:marRight w:val="0"/>
          <w:marTop w:val="0"/>
          <w:marBottom w:val="0"/>
          <w:divBdr>
            <w:top w:val="none" w:sz="0" w:space="0" w:color="auto"/>
            <w:left w:val="none" w:sz="0" w:space="0" w:color="auto"/>
            <w:bottom w:val="none" w:sz="0" w:space="0" w:color="auto"/>
            <w:right w:val="none" w:sz="0" w:space="0" w:color="auto"/>
          </w:divBdr>
        </w:div>
      </w:divsChild>
    </w:div>
    <w:div w:id="352651284">
      <w:bodyDiv w:val="1"/>
      <w:marLeft w:val="0"/>
      <w:marRight w:val="0"/>
      <w:marTop w:val="0"/>
      <w:marBottom w:val="0"/>
      <w:divBdr>
        <w:top w:val="none" w:sz="0" w:space="0" w:color="auto"/>
        <w:left w:val="none" w:sz="0" w:space="0" w:color="auto"/>
        <w:bottom w:val="none" w:sz="0" w:space="0" w:color="auto"/>
        <w:right w:val="none" w:sz="0" w:space="0" w:color="auto"/>
      </w:divBdr>
      <w:divsChild>
        <w:div w:id="319313263">
          <w:marLeft w:val="0"/>
          <w:marRight w:val="0"/>
          <w:marTop w:val="0"/>
          <w:marBottom w:val="0"/>
          <w:divBdr>
            <w:top w:val="none" w:sz="0" w:space="0" w:color="auto"/>
            <w:left w:val="none" w:sz="0" w:space="0" w:color="auto"/>
            <w:bottom w:val="none" w:sz="0" w:space="0" w:color="auto"/>
            <w:right w:val="none" w:sz="0" w:space="0" w:color="auto"/>
          </w:divBdr>
        </w:div>
        <w:div w:id="653140298">
          <w:marLeft w:val="0"/>
          <w:marRight w:val="0"/>
          <w:marTop w:val="0"/>
          <w:marBottom w:val="0"/>
          <w:divBdr>
            <w:top w:val="none" w:sz="0" w:space="0" w:color="auto"/>
            <w:left w:val="none" w:sz="0" w:space="0" w:color="auto"/>
            <w:bottom w:val="none" w:sz="0" w:space="0" w:color="auto"/>
            <w:right w:val="none" w:sz="0" w:space="0" w:color="auto"/>
          </w:divBdr>
        </w:div>
        <w:div w:id="679549131">
          <w:marLeft w:val="0"/>
          <w:marRight w:val="0"/>
          <w:marTop w:val="0"/>
          <w:marBottom w:val="0"/>
          <w:divBdr>
            <w:top w:val="none" w:sz="0" w:space="0" w:color="auto"/>
            <w:left w:val="none" w:sz="0" w:space="0" w:color="auto"/>
            <w:bottom w:val="none" w:sz="0" w:space="0" w:color="auto"/>
            <w:right w:val="none" w:sz="0" w:space="0" w:color="auto"/>
          </w:divBdr>
        </w:div>
      </w:divsChild>
    </w:div>
    <w:div w:id="402725327">
      <w:bodyDiv w:val="1"/>
      <w:marLeft w:val="0"/>
      <w:marRight w:val="0"/>
      <w:marTop w:val="0"/>
      <w:marBottom w:val="0"/>
      <w:divBdr>
        <w:top w:val="none" w:sz="0" w:space="0" w:color="auto"/>
        <w:left w:val="none" w:sz="0" w:space="0" w:color="auto"/>
        <w:bottom w:val="none" w:sz="0" w:space="0" w:color="auto"/>
        <w:right w:val="none" w:sz="0" w:space="0" w:color="auto"/>
      </w:divBdr>
      <w:divsChild>
        <w:div w:id="593784140">
          <w:marLeft w:val="0"/>
          <w:marRight w:val="0"/>
          <w:marTop w:val="0"/>
          <w:marBottom w:val="0"/>
          <w:divBdr>
            <w:top w:val="none" w:sz="0" w:space="0" w:color="auto"/>
            <w:left w:val="none" w:sz="0" w:space="0" w:color="auto"/>
            <w:bottom w:val="none" w:sz="0" w:space="0" w:color="auto"/>
            <w:right w:val="none" w:sz="0" w:space="0" w:color="auto"/>
          </w:divBdr>
          <w:divsChild>
            <w:div w:id="86198149">
              <w:marLeft w:val="0"/>
              <w:marRight w:val="0"/>
              <w:marTop w:val="0"/>
              <w:marBottom w:val="0"/>
              <w:divBdr>
                <w:top w:val="none" w:sz="0" w:space="0" w:color="auto"/>
                <w:left w:val="none" w:sz="0" w:space="0" w:color="auto"/>
                <w:bottom w:val="none" w:sz="0" w:space="0" w:color="auto"/>
                <w:right w:val="none" w:sz="0" w:space="0" w:color="auto"/>
              </w:divBdr>
            </w:div>
            <w:div w:id="619334528">
              <w:marLeft w:val="0"/>
              <w:marRight w:val="0"/>
              <w:marTop w:val="0"/>
              <w:marBottom w:val="0"/>
              <w:divBdr>
                <w:top w:val="none" w:sz="0" w:space="0" w:color="auto"/>
                <w:left w:val="none" w:sz="0" w:space="0" w:color="auto"/>
                <w:bottom w:val="none" w:sz="0" w:space="0" w:color="auto"/>
                <w:right w:val="none" w:sz="0" w:space="0" w:color="auto"/>
              </w:divBdr>
            </w:div>
            <w:div w:id="1027373009">
              <w:marLeft w:val="0"/>
              <w:marRight w:val="0"/>
              <w:marTop w:val="0"/>
              <w:marBottom w:val="0"/>
              <w:divBdr>
                <w:top w:val="none" w:sz="0" w:space="0" w:color="auto"/>
                <w:left w:val="none" w:sz="0" w:space="0" w:color="auto"/>
                <w:bottom w:val="none" w:sz="0" w:space="0" w:color="auto"/>
                <w:right w:val="none" w:sz="0" w:space="0" w:color="auto"/>
              </w:divBdr>
            </w:div>
            <w:div w:id="1135830832">
              <w:marLeft w:val="0"/>
              <w:marRight w:val="0"/>
              <w:marTop w:val="0"/>
              <w:marBottom w:val="0"/>
              <w:divBdr>
                <w:top w:val="none" w:sz="0" w:space="0" w:color="auto"/>
                <w:left w:val="none" w:sz="0" w:space="0" w:color="auto"/>
                <w:bottom w:val="none" w:sz="0" w:space="0" w:color="auto"/>
                <w:right w:val="none" w:sz="0" w:space="0" w:color="auto"/>
              </w:divBdr>
            </w:div>
            <w:div w:id="1210607294">
              <w:marLeft w:val="0"/>
              <w:marRight w:val="0"/>
              <w:marTop w:val="0"/>
              <w:marBottom w:val="0"/>
              <w:divBdr>
                <w:top w:val="none" w:sz="0" w:space="0" w:color="auto"/>
                <w:left w:val="none" w:sz="0" w:space="0" w:color="auto"/>
                <w:bottom w:val="none" w:sz="0" w:space="0" w:color="auto"/>
                <w:right w:val="none" w:sz="0" w:space="0" w:color="auto"/>
              </w:divBdr>
            </w:div>
            <w:div w:id="1374773337">
              <w:marLeft w:val="0"/>
              <w:marRight w:val="0"/>
              <w:marTop w:val="0"/>
              <w:marBottom w:val="0"/>
              <w:divBdr>
                <w:top w:val="none" w:sz="0" w:space="0" w:color="auto"/>
                <w:left w:val="none" w:sz="0" w:space="0" w:color="auto"/>
                <w:bottom w:val="none" w:sz="0" w:space="0" w:color="auto"/>
                <w:right w:val="none" w:sz="0" w:space="0" w:color="auto"/>
              </w:divBdr>
            </w:div>
            <w:div w:id="1639070920">
              <w:marLeft w:val="0"/>
              <w:marRight w:val="0"/>
              <w:marTop w:val="0"/>
              <w:marBottom w:val="0"/>
              <w:divBdr>
                <w:top w:val="none" w:sz="0" w:space="0" w:color="auto"/>
                <w:left w:val="none" w:sz="0" w:space="0" w:color="auto"/>
                <w:bottom w:val="none" w:sz="0" w:space="0" w:color="auto"/>
                <w:right w:val="none" w:sz="0" w:space="0" w:color="auto"/>
              </w:divBdr>
            </w:div>
            <w:div w:id="1682469038">
              <w:marLeft w:val="0"/>
              <w:marRight w:val="0"/>
              <w:marTop w:val="0"/>
              <w:marBottom w:val="0"/>
              <w:divBdr>
                <w:top w:val="none" w:sz="0" w:space="0" w:color="auto"/>
                <w:left w:val="none" w:sz="0" w:space="0" w:color="auto"/>
                <w:bottom w:val="none" w:sz="0" w:space="0" w:color="auto"/>
                <w:right w:val="none" w:sz="0" w:space="0" w:color="auto"/>
              </w:divBdr>
            </w:div>
            <w:div w:id="1963921612">
              <w:marLeft w:val="0"/>
              <w:marRight w:val="0"/>
              <w:marTop w:val="0"/>
              <w:marBottom w:val="0"/>
              <w:divBdr>
                <w:top w:val="none" w:sz="0" w:space="0" w:color="auto"/>
                <w:left w:val="none" w:sz="0" w:space="0" w:color="auto"/>
                <w:bottom w:val="none" w:sz="0" w:space="0" w:color="auto"/>
                <w:right w:val="none" w:sz="0" w:space="0" w:color="auto"/>
              </w:divBdr>
            </w:div>
            <w:div w:id="2095668350">
              <w:marLeft w:val="0"/>
              <w:marRight w:val="0"/>
              <w:marTop w:val="0"/>
              <w:marBottom w:val="0"/>
              <w:divBdr>
                <w:top w:val="none" w:sz="0" w:space="0" w:color="auto"/>
                <w:left w:val="none" w:sz="0" w:space="0" w:color="auto"/>
                <w:bottom w:val="none" w:sz="0" w:space="0" w:color="auto"/>
                <w:right w:val="none" w:sz="0" w:space="0" w:color="auto"/>
              </w:divBdr>
            </w:div>
            <w:div w:id="2129424393">
              <w:marLeft w:val="0"/>
              <w:marRight w:val="0"/>
              <w:marTop w:val="0"/>
              <w:marBottom w:val="0"/>
              <w:divBdr>
                <w:top w:val="none" w:sz="0" w:space="0" w:color="auto"/>
                <w:left w:val="none" w:sz="0" w:space="0" w:color="auto"/>
                <w:bottom w:val="none" w:sz="0" w:space="0" w:color="auto"/>
                <w:right w:val="none" w:sz="0" w:space="0" w:color="auto"/>
              </w:divBdr>
            </w:div>
          </w:divsChild>
        </w:div>
        <w:div w:id="847717733">
          <w:marLeft w:val="0"/>
          <w:marRight w:val="0"/>
          <w:marTop w:val="0"/>
          <w:marBottom w:val="0"/>
          <w:divBdr>
            <w:top w:val="none" w:sz="0" w:space="0" w:color="auto"/>
            <w:left w:val="none" w:sz="0" w:space="0" w:color="auto"/>
            <w:bottom w:val="none" w:sz="0" w:space="0" w:color="auto"/>
            <w:right w:val="none" w:sz="0" w:space="0" w:color="auto"/>
          </w:divBdr>
        </w:div>
        <w:div w:id="929391042">
          <w:marLeft w:val="0"/>
          <w:marRight w:val="0"/>
          <w:marTop w:val="0"/>
          <w:marBottom w:val="0"/>
          <w:divBdr>
            <w:top w:val="none" w:sz="0" w:space="0" w:color="auto"/>
            <w:left w:val="none" w:sz="0" w:space="0" w:color="auto"/>
            <w:bottom w:val="none" w:sz="0" w:space="0" w:color="auto"/>
            <w:right w:val="none" w:sz="0" w:space="0" w:color="auto"/>
          </w:divBdr>
        </w:div>
        <w:div w:id="1613440328">
          <w:marLeft w:val="0"/>
          <w:marRight w:val="0"/>
          <w:marTop w:val="0"/>
          <w:marBottom w:val="0"/>
          <w:divBdr>
            <w:top w:val="none" w:sz="0" w:space="0" w:color="auto"/>
            <w:left w:val="none" w:sz="0" w:space="0" w:color="auto"/>
            <w:bottom w:val="none" w:sz="0" w:space="0" w:color="auto"/>
            <w:right w:val="none" w:sz="0" w:space="0" w:color="auto"/>
          </w:divBdr>
          <w:divsChild>
            <w:div w:id="566034568">
              <w:marLeft w:val="-75"/>
              <w:marRight w:val="0"/>
              <w:marTop w:val="30"/>
              <w:marBottom w:val="30"/>
              <w:divBdr>
                <w:top w:val="none" w:sz="0" w:space="0" w:color="auto"/>
                <w:left w:val="none" w:sz="0" w:space="0" w:color="auto"/>
                <w:bottom w:val="none" w:sz="0" w:space="0" w:color="auto"/>
                <w:right w:val="none" w:sz="0" w:space="0" w:color="auto"/>
              </w:divBdr>
              <w:divsChild>
                <w:div w:id="936128">
                  <w:marLeft w:val="0"/>
                  <w:marRight w:val="0"/>
                  <w:marTop w:val="0"/>
                  <w:marBottom w:val="0"/>
                  <w:divBdr>
                    <w:top w:val="none" w:sz="0" w:space="0" w:color="auto"/>
                    <w:left w:val="none" w:sz="0" w:space="0" w:color="auto"/>
                    <w:bottom w:val="none" w:sz="0" w:space="0" w:color="auto"/>
                    <w:right w:val="none" w:sz="0" w:space="0" w:color="auto"/>
                  </w:divBdr>
                  <w:divsChild>
                    <w:div w:id="414936759">
                      <w:marLeft w:val="0"/>
                      <w:marRight w:val="0"/>
                      <w:marTop w:val="0"/>
                      <w:marBottom w:val="0"/>
                      <w:divBdr>
                        <w:top w:val="none" w:sz="0" w:space="0" w:color="auto"/>
                        <w:left w:val="none" w:sz="0" w:space="0" w:color="auto"/>
                        <w:bottom w:val="none" w:sz="0" w:space="0" w:color="auto"/>
                        <w:right w:val="none" w:sz="0" w:space="0" w:color="auto"/>
                      </w:divBdr>
                    </w:div>
                  </w:divsChild>
                </w:div>
                <w:div w:id="23676192">
                  <w:marLeft w:val="0"/>
                  <w:marRight w:val="0"/>
                  <w:marTop w:val="0"/>
                  <w:marBottom w:val="0"/>
                  <w:divBdr>
                    <w:top w:val="none" w:sz="0" w:space="0" w:color="auto"/>
                    <w:left w:val="none" w:sz="0" w:space="0" w:color="auto"/>
                    <w:bottom w:val="none" w:sz="0" w:space="0" w:color="auto"/>
                    <w:right w:val="none" w:sz="0" w:space="0" w:color="auto"/>
                  </w:divBdr>
                  <w:divsChild>
                    <w:div w:id="2099519944">
                      <w:marLeft w:val="0"/>
                      <w:marRight w:val="0"/>
                      <w:marTop w:val="0"/>
                      <w:marBottom w:val="0"/>
                      <w:divBdr>
                        <w:top w:val="none" w:sz="0" w:space="0" w:color="auto"/>
                        <w:left w:val="none" w:sz="0" w:space="0" w:color="auto"/>
                        <w:bottom w:val="none" w:sz="0" w:space="0" w:color="auto"/>
                        <w:right w:val="none" w:sz="0" w:space="0" w:color="auto"/>
                      </w:divBdr>
                    </w:div>
                  </w:divsChild>
                </w:div>
                <w:div w:id="23724111">
                  <w:marLeft w:val="0"/>
                  <w:marRight w:val="0"/>
                  <w:marTop w:val="0"/>
                  <w:marBottom w:val="0"/>
                  <w:divBdr>
                    <w:top w:val="none" w:sz="0" w:space="0" w:color="auto"/>
                    <w:left w:val="none" w:sz="0" w:space="0" w:color="auto"/>
                    <w:bottom w:val="none" w:sz="0" w:space="0" w:color="auto"/>
                    <w:right w:val="none" w:sz="0" w:space="0" w:color="auto"/>
                  </w:divBdr>
                  <w:divsChild>
                    <w:div w:id="1158769762">
                      <w:marLeft w:val="0"/>
                      <w:marRight w:val="0"/>
                      <w:marTop w:val="0"/>
                      <w:marBottom w:val="0"/>
                      <w:divBdr>
                        <w:top w:val="none" w:sz="0" w:space="0" w:color="auto"/>
                        <w:left w:val="none" w:sz="0" w:space="0" w:color="auto"/>
                        <w:bottom w:val="none" w:sz="0" w:space="0" w:color="auto"/>
                        <w:right w:val="none" w:sz="0" w:space="0" w:color="auto"/>
                      </w:divBdr>
                    </w:div>
                  </w:divsChild>
                </w:div>
                <w:div w:id="23792686">
                  <w:marLeft w:val="0"/>
                  <w:marRight w:val="0"/>
                  <w:marTop w:val="0"/>
                  <w:marBottom w:val="0"/>
                  <w:divBdr>
                    <w:top w:val="none" w:sz="0" w:space="0" w:color="auto"/>
                    <w:left w:val="none" w:sz="0" w:space="0" w:color="auto"/>
                    <w:bottom w:val="none" w:sz="0" w:space="0" w:color="auto"/>
                    <w:right w:val="none" w:sz="0" w:space="0" w:color="auto"/>
                  </w:divBdr>
                  <w:divsChild>
                    <w:div w:id="1408264453">
                      <w:marLeft w:val="0"/>
                      <w:marRight w:val="0"/>
                      <w:marTop w:val="0"/>
                      <w:marBottom w:val="0"/>
                      <w:divBdr>
                        <w:top w:val="none" w:sz="0" w:space="0" w:color="auto"/>
                        <w:left w:val="none" w:sz="0" w:space="0" w:color="auto"/>
                        <w:bottom w:val="none" w:sz="0" w:space="0" w:color="auto"/>
                        <w:right w:val="none" w:sz="0" w:space="0" w:color="auto"/>
                      </w:divBdr>
                    </w:div>
                  </w:divsChild>
                </w:div>
                <w:div w:id="34552372">
                  <w:marLeft w:val="0"/>
                  <w:marRight w:val="0"/>
                  <w:marTop w:val="0"/>
                  <w:marBottom w:val="0"/>
                  <w:divBdr>
                    <w:top w:val="none" w:sz="0" w:space="0" w:color="auto"/>
                    <w:left w:val="none" w:sz="0" w:space="0" w:color="auto"/>
                    <w:bottom w:val="none" w:sz="0" w:space="0" w:color="auto"/>
                    <w:right w:val="none" w:sz="0" w:space="0" w:color="auto"/>
                  </w:divBdr>
                  <w:divsChild>
                    <w:div w:id="2005205686">
                      <w:marLeft w:val="0"/>
                      <w:marRight w:val="0"/>
                      <w:marTop w:val="0"/>
                      <w:marBottom w:val="0"/>
                      <w:divBdr>
                        <w:top w:val="none" w:sz="0" w:space="0" w:color="auto"/>
                        <w:left w:val="none" w:sz="0" w:space="0" w:color="auto"/>
                        <w:bottom w:val="none" w:sz="0" w:space="0" w:color="auto"/>
                        <w:right w:val="none" w:sz="0" w:space="0" w:color="auto"/>
                      </w:divBdr>
                    </w:div>
                  </w:divsChild>
                </w:div>
                <w:div w:id="44528910">
                  <w:marLeft w:val="0"/>
                  <w:marRight w:val="0"/>
                  <w:marTop w:val="0"/>
                  <w:marBottom w:val="0"/>
                  <w:divBdr>
                    <w:top w:val="none" w:sz="0" w:space="0" w:color="auto"/>
                    <w:left w:val="none" w:sz="0" w:space="0" w:color="auto"/>
                    <w:bottom w:val="none" w:sz="0" w:space="0" w:color="auto"/>
                    <w:right w:val="none" w:sz="0" w:space="0" w:color="auto"/>
                  </w:divBdr>
                  <w:divsChild>
                    <w:div w:id="1714304434">
                      <w:marLeft w:val="0"/>
                      <w:marRight w:val="0"/>
                      <w:marTop w:val="0"/>
                      <w:marBottom w:val="0"/>
                      <w:divBdr>
                        <w:top w:val="none" w:sz="0" w:space="0" w:color="auto"/>
                        <w:left w:val="none" w:sz="0" w:space="0" w:color="auto"/>
                        <w:bottom w:val="none" w:sz="0" w:space="0" w:color="auto"/>
                        <w:right w:val="none" w:sz="0" w:space="0" w:color="auto"/>
                      </w:divBdr>
                    </w:div>
                  </w:divsChild>
                </w:div>
                <w:div w:id="58134321">
                  <w:marLeft w:val="0"/>
                  <w:marRight w:val="0"/>
                  <w:marTop w:val="0"/>
                  <w:marBottom w:val="0"/>
                  <w:divBdr>
                    <w:top w:val="none" w:sz="0" w:space="0" w:color="auto"/>
                    <w:left w:val="none" w:sz="0" w:space="0" w:color="auto"/>
                    <w:bottom w:val="none" w:sz="0" w:space="0" w:color="auto"/>
                    <w:right w:val="none" w:sz="0" w:space="0" w:color="auto"/>
                  </w:divBdr>
                  <w:divsChild>
                    <w:div w:id="1537087643">
                      <w:marLeft w:val="0"/>
                      <w:marRight w:val="0"/>
                      <w:marTop w:val="0"/>
                      <w:marBottom w:val="0"/>
                      <w:divBdr>
                        <w:top w:val="none" w:sz="0" w:space="0" w:color="auto"/>
                        <w:left w:val="none" w:sz="0" w:space="0" w:color="auto"/>
                        <w:bottom w:val="none" w:sz="0" w:space="0" w:color="auto"/>
                        <w:right w:val="none" w:sz="0" w:space="0" w:color="auto"/>
                      </w:divBdr>
                    </w:div>
                  </w:divsChild>
                </w:div>
                <w:div w:id="104541686">
                  <w:marLeft w:val="0"/>
                  <w:marRight w:val="0"/>
                  <w:marTop w:val="0"/>
                  <w:marBottom w:val="0"/>
                  <w:divBdr>
                    <w:top w:val="none" w:sz="0" w:space="0" w:color="auto"/>
                    <w:left w:val="none" w:sz="0" w:space="0" w:color="auto"/>
                    <w:bottom w:val="none" w:sz="0" w:space="0" w:color="auto"/>
                    <w:right w:val="none" w:sz="0" w:space="0" w:color="auto"/>
                  </w:divBdr>
                  <w:divsChild>
                    <w:div w:id="1903175076">
                      <w:marLeft w:val="0"/>
                      <w:marRight w:val="0"/>
                      <w:marTop w:val="0"/>
                      <w:marBottom w:val="0"/>
                      <w:divBdr>
                        <w:top w:val="none" w:sz="0" w:space="0" w:color="auto"/>
                        <w:left w:val="none" w:sz="0" w:space="0" w:color="auto"/>
                        <w:bottom w:val="none" w:sz="0" w:space="0" w:color="auto"/>
                        <w:right w:val="none" w:sz="0" w:space="0" w:color="auto"/>
                      </w:divBdr>
                    </w:div>
                  </w:divsChild>
                </w:div>
                <w:div w:id="174078322">
                  <w:marLeft w:val="0"/>
                  <w:marRight w:val="0"/>
                  <w:marTop w:val="0"/>
                  <w:marBottom w:val="0"/>
                  <w:divBdr>
                    <w:top w:val="none" w:sz="0" w:space="0" w:color="auto"/>
                    <w:left w:val="none" w:sz="0" w:space="0" w:color="auto"/>
                    <w:bottom w:val="none" w:sz="0" w:space="0" w:color="auto"/>
                    <w:right w:val="none" w:sz="0" w:space="0" w:color="auto"/>
                  </w:divBdr>
                  <w:divsChild>
                    <w:div w:id="983656155">
                      <w:marLeft w:val="0"/>
                      <w:marRight w:val="0"/>
                      <w:marTop w:val="0"/>
                      <w:marBottom w:val="0"/>
                      <w:divBdr>
                        <w:top w:val="none" w:sz="0" w:space="0" w:color="auto"/>
                        <w:left w:val="none" w:sz="0" w:space="0" w:color="auto"/>
                        <w:bottom w:val="none" w:sz="0" w:space="0" w:color="auto"/>
                        <w:right w:val="none" w:sz="0" w:space="0" w:color="auto"/>
                      </w:divBdr>
                    </w:div>
                  </w:divsChild>
                </w:div>
                <w:div w:id="174807078">
                  <w:marLeft w:val="0"/>
                  <w:marRight w:val="0"/>
                  <w:marTop w:val="0"/>
                  <w:marBottom w:val="0"/>
                  <w:divBdr>
                    <w:top w:val="none" w:sz="0" w:space="0" w:color="auto"/>
                    <w:left w:val="none" w:sz="0" w:space="0" w:color="auto"/>
                    <w:bottom w:val="none" w:sz="0" w:space="0" w:color="auto"/>
                    <w:right w:val="none" w:sz="0" w:space="0" w:color="auto"/>
                  </w:divBdr>
                  <w:divsChild>
                    <w:div w:id="1010789420">
                      <w:marLeft w:val="0"/>
                      <w:marRight w:val="0"/>
                      <w:marTop w:val="0"/>
                      <w:marBottom w:val="0"/>
                      <w:divBdr>
                        <w:top w:val="none" w:sz="0" w:space="0" w:color="auto"/>
                        <w:left w:val="none" w:sz="0" w:space="0" w:color="auto"/>
                        <w:bottom w:val="none" w:sz="0" w:space="0" w:color="auto"/>
                        <w:right w:val="none" w:sz="0" w:space="0" w:color="auto"/>
                      </w:divBdr>
                    </w:div>
                  </w:divsChild>
                </w:div>
                <w:div w:id="183062784">
                  <w:marLeft w:val="0"/>
                  <w:marRight w:val="0"/>
                  <w:marTop w:val="0"/>
                  <w:marBottom w:val="0"/>
                  <w:divBdr>
                    <w:top w:val="none" w:sz="0" w:space="0" w:color="auto"/>
                    <w:left w:val="none" w:sz="0" w:space="0" w:color="auto"/>
                    <w:bottom w:val="none" w:sz="0" w:space="0" w:color="auto"/>
                    <w:right w:val="none" w:sz="0" w:space="0" w:color="auto"/>
                  </w:divBdr>
                  <w:divsChild>
                    <w:div w:id="1502890470">
                      <w:marLeft w:val="0"/>
                      <w:marRight w:val="0"/>
                      <w:marTop w:val="0"/>
                      <w:marBottom w:val="0"/>
                      <w:divBdr>
                        <w:top w:val="none" w:sz="0" w:space="0" w:color="auto"/>
                        <w:left w:val="none" w:sz="0" w:space="0" w:color="auto"/>
                        <w:bottom w:val="none" w:sz="0" w:space="0" w:color="auto"/>
                        <w:right w:val="none" w:sz="0" w:space="0" w:color="auto"/>
                      </w:divBdr>
                    </w:div>
                  </w:divsChild>
                </w:div>
                <w:div w:id="192812589">
                  <w:marLeft w:val="0"/>
                  <w:marRight w:val="0"/>
                  <w:marTop w:val="0"/>
                  <w:marBottom w:val="0"/>
                  <w:divBdr>
                    <w:top w:val="none" w:sz="0" w:space="0" w:color="auto"/>
                    <w:left w:val="none" w:sz="0" w:space="0" w:color="auto"/>
                    <w:bottom w:val="none" w:sz="0" w:space="0" w:color="auto"/>
                    <w:right w:val="none" w:sz="0" w:space="0" w:color="auto"/>
                  </w:divBdr>
                  <w:divsChild>
                    <w:div w:id="484901238">
                      <w:marLeft w:val="0"/>
                      <w:marRight w:val="0"/>
                      <w:marTop w:val="0"/>
                      <w:marBottom w:val="0"/>
                      <w:divBdr>
                        <w:top w:val="none" w:sz="0" w:space="0" w:color="auto"/>
                        <w:left w:val="none" w:sz="0" w:space="0" w:color="auto"/>
                        <w:bottom w:val="none" w:sz="0" w:space="0" w:color="auto"/>
                        <w:right w:val="none" w:sz="0" w:space="0" w:color="auto"/>
                      </w:divBdr>
                    </w:div>
                  </w:divsChild>
                </w:div>
                <w:div w:id="217860877">
                  <w:marLeft w:val="0"/>
                  <w:marRight w:val="0"/>
                  <w:marTop w:val="0"/>
                  <w:marBottom w:val="0"/>
                  <w:divBdr>
                    <w:top w:val="none" w:sz="0" w:space="0" w:color="auto"/>
                    <w:left w:val="none" w:sz="0" w:space="0" w:color="auto"/>
                    <w:bottom w:val="none" w:sz="0" w:space="0" w:color="auto"/>
                    <w:right w:val="none" w:sz="0" w:space="0" w:color="auto"/>
                  </w:divBdr>
                  <w:divsChild>
                    <w:div w:id="1409305706">
                      <w:marLeft w:val="0"/>
                      <w:marRight w:val="0"/>
                      <w:marTop w:val="0"/>
                      <w:marBottom w:val="0"/>
                      <w:divBdr>
                        <w:top w:val="none" w:sz="0" w:space="0" w:color="auto"/>
                        <w:left w:val="none" w:sz="0" w:space="0" w:color="auto"/>
                        <w:bottom w:val="none" w:sz="0" w:space="0" w:color="auto"/>
                        <w:right w:val="none" w:sz="0" w:space="0" w:color="auto"/>
                      </w:divBdr>
                    </w:div>
                  </w:divsChild>
                </w:div>
                <w:div w:id="246691968">
                  <w:marLeft w:val="0"/>
                  <w:marRight w:val="0"/>
                  <w:marTop w:val="0"/>
                  <w:marBottom w:val="0"/>
                  <w:divBdr>
                    <w:top w:val="none" w:sz="0" w:space="0" w:color="auto"/>
                    <w:left w:val="none" w:sz="0" w:space="0" w:color="auto"/>
                    <w:bottom w:val="none" w:sz="0" w:space="0" w:color="auto"/>
                    <w:right w:val="none" w:sz="0" w:space="0" w:color="auto"/>
                  </w:divBdr>
                  <w:divsChild>
                    <w:div w:id="1835796658">
                      <w:marLeft w:val="0"/>
                      <w:marRight w:val="0"/>
                      <w:marTop w:val="0"/>
                      <w:marBottom w:val="0"/>
                      <w:divBdr>
                        <w:top w:val="none" w:sz="0" w:space="0" w:color="auto"/>
                        <w:left w:val="none" w:sz="0" w:space="0" w:color="auto"/>
                        <w:bottom w:val="none" w:sz="0" w:space="0" w:color="auto"/>
                        <w:right w:val="none" w:sz="0" w:space="0" w:color="auto"/>
                      </w:divBdr>
                    </w:div>
                  </w:divsChild>
                </w:div>
                <w:div w:id="254873667">
                  <w:marLeft w:val="0"/>
                  <w:marRight w:val="0"/>
                  <w:marTop w:val="0"/>
                  <w:marBottom w:val="0"/>
                  <w:divBdr>
                    <w:top w:val="none" w:sz="0" w:space="0" w:color="auto"/>
                    <w:left w:val="none" w:sz="0" w:space="0" w:color="auto"/>
                    <w:bottom w:val="none" w:sz="0" w:space="0" w:color="auto"/>
                    <w:right w:val="none" w:sz="0" w:space="0" w:color="auto"/>
                  </w:divBdr>
                  <w:divsChild>
                    <w:div w:id="1031609730">
                      <w:marLeft w:val="0"/>
                      <w:marRight w:val="0"/>
                      <w:marTop w:val="0"/>
                      <w:marBottom w:val="0"/>
                      <w:divBdr>
                        <w:top w:val="none" w:sz="0" w:space="0" w:color="auto"/>
                        <w:left w:val="none" w:sz="0" w:space="0" w:color="auto"/>
                        <w:bottom w:val="none" w:sz="0" w:space="0" w:color="auto"/>
                        <w:right w:val="none" w:sz="0" w:space="0" w:color="auto"/>
                      </w:divBdr>
                    </w:div>
                  </w:divsChild>
                </w:div>
                <w:div w:id="293022096">
                  <w:marLeft w:val="0"/>
                  <w:marRight w:val="0"/>
                  <w:marTop w:val="0"/>
                  <w:marBottom w:val="0"/>
                  <w:divBdr>
                    <w:top w:val="none" w:sz="0" w:space="0" w:color="auto"/>
                    <w:left w:val="none" w:sz="0" w:space="0" w:color="auto"/>
                    <w:bottom w:val="none" w:sz="0" w:space="0" w:color="auto"/>
                    <w:right w:val="none" w:sz="0" w:space="0" w:color="auto"/>
                  </w:divBdr>
                  <w:divsChild>
                    <w:div w:id="1472944488">
                      <w:marLeft w:val="0"/>
                      <w:marRight w:val="0"/>
                      <w:marTop w:val="0"/>
                      <w:marBottom w:val="0"/>
                      <w:divBdr>
                        <w:top w:val="none" w:sz="0" w:space="0" w:color="auto"/>
                        <w:left w:val="none" w:sz="0" w:space="0" w:color="auto"/>
                        <w:bottom w:val="none" w:sz="0" w:space="0" w:color="auto"/>
                        <w:right w:val="none" w:sz="0" w:space="0" w:color="auto"/>
                      </w:divBdr>
                    </w:div>
                  </w:divsChild>
                </w:div>
                <w:div w:id="315571777">
                  <w:marLeft w:val="0"/>
                  <w:marRight w:val="0"/>
                  <w:marTop w:val="0"/>
                  <w:marBottom w:val="0"/>
                  <w:divBdr>
                    <w:top w:val="none" w:sz="0" w:space="0" w:color="auto"/>
                    <w:left w:val="none" w:sz="0" w:space="0" w:color="auto"/>
                    <w:bottom w:val="none" w:sz="0" w:space="0" w:color="auto"/>
                    <w:right w:val="none" w:sz="0" w:space="0" w:color="auto"/>
                  </w:divBdr>
                  <w:divsChild>
                    <w:div w:id="1422020444">
                      <w:marLeft w:val="0"/>
                      <w:marRight w:val="0"/>
                      <w:marTop w:val="0"/>
                      <w:marBottom w:val="0"/>
                      <w:divBdr>
                        <w:top w:val="none" w:sz="0" w:space="0" w:color="auto"/>
                        <w:left w:val="none" w:sz="0" w:space="0" w:color="auto"/>
                        <w:bottom w:val="none" w:sz="0" w:space="0" w:color="auto"/>
                        <w:right w:val="none" w:sz="0" w:space="0" w:color="auto"/>
                      </w:divBdr>
                    </w:div>
                  </w:divsChild>
                </w:div>
                <w:div w:id="374811718">
                  <w:marLeft w:val="0"/>
                  <w:marRight w:val="0"/>
                  <w:marTop w:val="0"/>
                  <w:marBottom w:val="0"/>
                  <w:divBdr>
                    <w:top w:val="none" w:sz="0" w:space="0" w:color="auto"/>
                    <w:left w:val="none" w:sz="0" w:space="0" w:color="auto"/>
                    <w:bottom w:val="none" w:sz="0" w:space="0" w:color="auto"/>
                    <w:right w:val="none" w:sz="0" w:space="0" w:color="auto"/>
                  </w:divBdr>
                  <w:divsChild>
                    <w:div w:id="191042375">
                      <w:marLeft w:val="0"/>
                      <w:marRight w:val="0"/>
                      <w:marTop w:val="0"/>
                      <w:marBottom w:val="0"/>
                      <w:divBdr>
                        <w:top w:val="none" w:sz="0" w:space="0" w:color="auto"/>
                        <w:left w:val="none" w:sz="0" w:space="0" w:color="auto"/>
                        <w:bottom w:val="none" w:sz="0" w:space="0" w:color="auto"/>
                        <w:right w:val="none" w:sz="0" w:space="0" w:color="auto"/>
                      </w:divBdr>
                    </w:div>
                  </w:divsChild>
                </w:div>
                <w:div w:id="406224603">
                  <w:marLeft w:val="0"/>
                  <w:marRight w:val="0"/>
                  <w:marTop w:val="0"/>
                  <w:marBottom w:val="0"/>
                  <w:divBdr>
                    <w:top w:val="none" w:sz="0" w:space="0" w:color="auto"/>
                    <w:left w:val="none" w:sz="0" w:space="0" w:color="auto"/>
                    <w:bottom w:val="none" w:sz="0" w:space="0" w:color="auto"/>
                    <w:right w:val="none" w:sz="0" w:space="0" w:color="auto"/>
                  </w:divBdr>
                  <w:divsChild>
                    <w:div w:id="1782846065">
                      <w:marLeft w:val="0"/>
                      <w:marRight w:val="0"/>
                      <w:marTop w:val="0"/>
                      <w:marBottom w:val="0"/>
                      <w:divBdr>
                        <w:top w:val="none" w:sz="0" w:space="0" w:color="auto"/>
                        <w:left w:val="none" w:sz="0" w:space="0" w:color="auto"/>
                        <w:bottom w:val="none" w:sz="0" w:space="0" w:color="auto"/>
                        <w:right w:val="none" w:sz="0" w:space="0" w:color="auto"/>
                      </w:divBdr>
                    </w:div>
                  </w:divsChild>
                </w:div>
                <w:div w:id="466893126">
                  <w:marLeft w:val="0"/>
                  <w:marRight w:val="0"/>
                  <w:marTop w:val="0"/>
                  <w:marBottom w:val="0"/>
                  <w:divBdr>
                    <w:top w:val="none" w:sz="0" w:space="0" w:color="auto"/>
                    <w:left w:val="none" w:sz="0" w:space="0" w:color="auto"/>
                    <w:bottom w:val="none" w:sz="0" w:space="0" w:color="auto"/>
                    <w:right w:val="none" w:sz="0" w:space="0" w:color="auto"/>
                  </w:divBdr>
                  <w:divsChild>
                    <w:div w:id="197932120">
                      <w:marLeft w:val="0"/>
                      <w:marRight w:val="0"/>
                      <w:marTop w:val="0"/>
                      <w:marBottom w:val="0"/>
                      <w:divBdr>
                        <w:top w:val="none" w:sz="0" w:space="0" w:color="auto"/>
                        <w:left w:val="none" w:sz="0" w:space="0" w:color="auto"/>
                        <w:bottom w:val="none" w:sz="0" w:space="0" w:color="auto"/>
                        <w:right w:val="none" w:sz="0" w:space="0" w:color="auto"/>
                      </w:divBdr>
                    </w:div>
                  </w:divsChild>
                </w:div>
                <w:div w:id="496503775">
                  <w:marLeft w:val="0"/>
                  <w:marRight w:val="0"/>
                  <w:marTop w:val="0"/>
                  <w:marBottom w:val="0"/>
                  <w:divBdr>
                    <w:top w:val="none" w:sz="0" w:space="0" w:color="auto"/>
                    <w:left w:val="none" w:sz="0" w:space="0" w:color="auto"/>
                    <w:bottom w:val="none" w:sz="0" w:space="0" w:color="auto"/>
                    <w:right w:val="none" w:sz="0" w:space="0" w:color="auto"/>
                  </w:divBdr>
                  <w:divsChild>
                    <w:div w:id="1763447817">
                      <w:marLeft w:val="0"/>
                      <w:marRight w:val="0"/>
                      <w:marTop w:val="0"/>
                      <w:marBottom w:val="0"/>
                      <w:divBdr>
                        <w:top w:val="none" w:sz="0" w:space="0" w:color="auto"/>
                        <w:left w:val="none" w:sz="0" w:space="0" w:color="auto"/>
                        <w:bottom w:val="none" w:sz="0" w:space="0" w:color="auto"/>
                        <w:right w:val="none" w:sz="0" w:space="0" w:color="auto"/>
                      </w:divBdr>
                    </w:div>
                  </w:divsChild>
                </w:div>
                <w:div w:id="501050932">
                  <w:marLeft w:val="0"/>
                  <w:marRight w:val="0"/>
                  <w:marTop w:val="0"/>
                  <w:marBottom w:val="0"/>
                  <w:divBdr>
                    <w:top w:val="none" w:sz="0" w:space="0" w:color="auto"/>
                    <w:left w:val="none" w:sz="0" w:space="0" w:color="auto"/>
                    <w:bottom w:val="none" w:sz="0" w:space="0" w:color="auto"/>
                    <w:right w:val="none" w:sz="0" w:space="0" w:color="auto"/>
                  </w:divBdr>
                  <w:divsChild>
                    <w:div w:id="1796480410">
                      <w:marLeft w:val="0"/>
                      <w:marRight w:val="0"/>
                      <w:marTop w:val="0"/>
                      <w:marBottom w:val="0"/>
                      <w:divBdr>
                        <w:top w:val="none" w:sz="0" w:space="0" w:color="auto"/>
                        <w:left w:val="none" w:sz="0" w:space="0" w:color="auto"/>
                        <w:bottom w:val="none" w:sz="0" w:space="0" w:color="auto"/>
                        <w:right w:val="none" w:sz="0" w:space="0" w:color="auto"/>
                      </w:divBdr>
                    </w:div>
                  </w:divsChild>
                </w:div>
                <w:div w:id="516043597">
                  <w:marLeft w:val="0"/>
                  <w:marRight w:val="0"/>
                  <w:marTop w:val="0"/>
                  <w:marBottom w:val="0"/>
                  <w:divBdr>
                    <w:top w:val="none" w:sz="0" w:space="0" w:color="auto"/>
                    <w:left w:val="none" w:sz="0" w:space="0" w:color="auto"/>
                    <w:bottom w:val="none" w:sz="0" w:space="0" w:color="auto"/>
                    <w:right w:val="none" w:sz="0" w:space="0" w:color="auto"/>
                  </w:divBdr>
                  <w:divsChild>
                    <w:div w:id="870654652">
                      <w:marLeft w:val="0"/>
                      <w:marRight w:val="0"/>
                      <w:marTop w:val="0"/>
                      <w:marBottom w:val="0"/>
                      <w:divBdr>
                        <w:top w:val="none" w:sz="0" w:space="0" w:color="auto"/>
                        <w:left w:val="none" w:sz="0" w:space="0" w:color="auto"/>
                        <w:bottom w:val="none" w:sz="0" w:space="0" w:color="auto"/>
                        <w:right w:val="none" w:sz="0" w:space="0" w:color="auto"/>
                      </w:divBdr>
                    </w:div>
                  </w:divsChild>
                </w:div>
                <w:div w:id="524486734">
                  <w:marLeft w:val="0"/>
                  <w:marRight w:val="0"/>
                  <w:marTop w:val="0"/>
                  <w:marBottom w:val="0"/>
                  <w:divBdr>
                    <w:top w:val="none" w:sz="0" w:space="0" w:color="auto"/>
                    <w:left w:val="none" w:sz="0" w:space="0" w:color="auto"/>
                    <w:bottom w:val="none" w:sz="0" w:space="0" w:color="auto"/>
                    <w:right w:val="none" w:sz="0" w:space="0" w:color="auto"/>
                  </w:divBdr>
                  <w:divsChild>
                    <w:div w:id="923031018">
                      <w:marLeft w:val="0"/>
                      <w:marRight w:val="0"/>
                      <w:marTop w:val="0"/>
                      <w:marBottom w:val="0"/>
                      <w:divBdr>
                        <w:top w:val="none" w:sz="0" w:space="0" w:color="auto"/>
                        <w:left w:val="none" w:sz="0" w:space="0" w:color="auto"/>
                        <w:bottom w:val="none" w:sz="0" w:space="0" w:color="auto"/>
                        <w:right w:val="none" w:sz="0" w:space="0" w:color="auto"/>
                      </w:divBdr>
                    </w:div>
                  </w:divsChild>
                </w:div>
                <w:div w:id="556550725">
                  <w:marLeft w:val="0"/>
                  <w:marRight w:val="0"/>
                  <w:marTop w:val="0"/>
                  <w:marBottom w:val="0"/>
                  <w:divBdr>
                    <w:top w:val="none" w:sz="0" w:space="0" w:color="auto"/>
                    <w:left w:val="none" w:sz="0" w:space="0" w:color="auto"/>
                    <w:bottom w:val="none" w:sz="0" w:space="0" w:color="auto"/>
                    <w:right w:val="none" w:sz="0" w:space="0" w:color="auto"/>
                  </w:divBdr>
                  <w:divsChild>
                    <w:div w:id="933627812">
                      <w:marLeft w:val="0"/>
                      <w:marRight w:val="0"/>
                      <w:marTop w:val="0"/>
                      <w:marBottom w:val="0"/>
                      <w:divBdr>
                        <w:top w:val="none" w:sz="0" w:space="0" w:color="auto"/>
                        <w:left w:val="none" w:sz="0" w:space="0" w:color="auto"/>
                        <w:bottom w:val="none" w:sz="0" w:space="0" w:color="auto"/>
                        <w:right w:val="none" w:sz="0" w:space="0" w:color="auto"/>
                      </w:divBdr>
                    </w:div>
                  </w:divsChild>
                </w:div>
                <w:div w:id="556551405">
                  <w:marLeft w:val="0"/>
                  <w:marRight w:val="0"/>
                  <w:marTop w:val="0"/>
                  <w:marBottom w:val="0"/>
                  <w:divBdr>
                    <w:top w:val="none" w:sz="0" w:space="0" w:color="auto"/>
                    <w:left w:val="none" w:sz="0" w:space="0" w:color="auto"/>
                    <w:bottom w:val="none" w:sz="0" w:space="0" w:color="auto"/>
                    <w:right w:val="none" w:sz="0" w:space="0" w:color="auto"/>
                  </w:divBdr>
                  <w:divsChild>
                    <w:div w:id="222067204">
                      <w:marLeft w:val="0"/>
                      <w:marRight w:val="0"/>
                      <w:marTop w:val="0"/>
                      <w:marBottom w:val="0"/>
                      <w:divBdr>
                        <w:top w:val="none" w:sz="0" w:space="0" w:color="auto"/>
                        <w:left w:val="none" w:sz="0" w:space="0" w:color="auto"/>
                        <w:bottom w:val="none" w:sz="0" w:space="0" w:color="auto"/>
                        <w:right w:val="none" w:sz="0" w:space="0" w:color="auto"/>
                      </w:divBdr>
                    </w:div>
                  </w:divsChild>
                </w:div>
                <w:div w:id="564997388">
                  <w:marLeft w:val="0"/>
                  <w:marRight w:val="0"/>
                  <w:marTop w:val="0"/>
                  <w:marBottom w:val="0"/>
                  <w:divBdr>
                    <w:top w:val="none" w:sz="0" w:space="0" w:color="auto"/>
                    <w:left w:val="none" w:sz="0" w:space="0" w:color="auto"/>
                    <w:bottom w:val="none" w:sz="0" w:space="0" w:color="auto"/>
                    <w:right w:val="none" w:sz="0" w:space="0" w:color="auto"/>
                  </w:divBdr>
                  <w:divsChild>
                    <w:div w:id="710805652">
                      <w:marLeft w:val="0"/>
                      <w:marRight w:val="0"/>
                      <w:marTop w:val="0"/>
                      <w:marBottom w:val="0"/>
                      <w:divBdr>
                        <w:top w:val="none" w:sz="0" w:space="0" w:color="auto"/>
                        <w:left w:val="none" w:sz="0" w:space="0" w:color="auto"/>
                        <w:bottom w:val="none" w:sz="0" w:space="0" w:color="auto"/>
                        <w:right w:val="none" w:sz="0" w:space="0" w:color="auto"/>
                      </w:divBdr>
                    </w:div>
                  </w:divsChild>
                </w:div>
                <w:div w:id="574631652">
                  <w:marLeft w:val="0"/>
                  <w:marRight w:val="0"/>
                  <w:marTop w:val="0"/>
                  <w:marBottom w:val="0"/>
                  <w:divBdr>
                    <w:top w:val="none" w:sz="0" w:space="0" w:color="auto"/>
                    <w:left w:val="none" w:sz="0" w:space="0" w:color="auto"/>
                    <w:bottom w:val="none" w:sz="0" w:space="0" w:color="auto"/>
                    <w:right w:val="none" w:sz="0" w:space="0" w:color="auto"/>
                  </w:divBdr>
                  <w:divsChild>
                    <w:div w:id="1437284106">
                      <w:marLeft w:val="0"/>
                      <w:marRight w:val="0"/>
                      <w:marTop w:val="0"/>
                      <w:marBottom w:val="0"/>
                      <w:divBdr>
                        <w:top w:val="none" w:sz="0" w:space="0" w:color="auto"/>
                        <w:left w:val="none" w:sz="0" w:space="0" w:color="auto"/>
                        <w:bottom w:val="none" w:sz="0" w:space="0" w:color="auto"/>
                        <w:right w:val="none" w:sz="0" w:space="0" w:color="auto"/>
                      </w:divBdr>
                    </w:div>
                  </w:divsChild>
                </w:div>
                <w:div w:id="583877073">
                  <w:marLeft w:val="0"/>
                  <w:marRight w:val="0"/>
                  <w:marTop w:val="0"/>
                  <w:marBottom w:val="0"/>
                  <w:divBdr>
                    <w:top w:val="none" w:sz="0" w:space="0" w:color="auto"/>
                    <w:left w:val="none" w:sz="0" w:space="0" w:color="auto"/>
                    <w:bottom w:val="none" w:sz="0" w:space="0" w:color="auto"/>
                    <w:right w:val="none" w:sz="0" w:space="0" w:color="auto"/>
                  </w:divBdr>
                  <w:divsChild>
                    <w:div w:id="708184662">
                      <w:marLeft w:val="0"/>
                      <w:marRight w:val="0"/>
                      <w:marTop w:val="0"/>
                      <w:marBottom w:val="0"/>
                      <w:divBdr>
                        <w:top w:val="none" w:sz="0" w:space="0" w:color="auto"/>
                        <w:left w:val="none" w:sz="0" w:space="0" w:color="auto"/>
                        <w:bottom w:val="none" w:sz="0" w:space="0" w:color="auto"/>
                        <w:right w:val="none" w:sz="0" w:space="0" w:color="auto"/>
                      </w:divBdr>
                    </w:div>
                  </w:divsChild>
                </w:div>
                <w:div w:id="584343296">
                  <w:marLeft w:val="0"/>
                  <w:marRight w:val="0"/>
                  <w:marTop w:val="0"/>
                  <w:marBottom w:val="0"/>
                  <w:divBdr>
                    <w:top w:val="none" w:sz="0" w:space="0" w:color="auto"/>
                    <w:left w:val="none" w:sz="0" w:space="0" w:color="auto"/>
                    <w:bottom w:val="none" w:sz="0" w:space="0" w:color="auto"/>
                    <w:right w:val="none" w:sz="0" w:space="0" w:color="auto"/>
                  </w:divBdr>
                  <w:divsChild>
                    <w:div w:id="1764110987">
                      <w:marLeft w:val="0"/>
                      <w:marRight w:val="0"/>
                      <w:marTop w:val="0"/>
                      <w:marBottom w:val="0"/>
                      <w:divBdr>
                        <w:top w:val="none" w:sz="0" w:space="0" w:color="auto"/>
                        <w:left w:val="none" w:sz="0" w:space="0" w:color="auto"/>
                        <w:bottom w:val="none" w:sz="0" w:space="0" w:color="auto"/>
                        <w:right w:val="none" w:sz="0" w:space="0" w:color="auto"/>
                      </w:divBdr>
                    </w:div>
                  </w:divsChild>
                </w:div>
                <w:div w:id="612518110">
                  <w:marLeft w:val="0"/>
                  <w:marRight w:val="0"/>
                  <w:marTop w:val="0"/>
                  <w:marBottom w:val="0"/>
                  <w:divBdr>
                    <w:top w:val="none" w:sz="0" w:space="0" w:color="auto"/>
                    <w:left w:val="none" w:sz="0" w:space="0" w:color="auto"/>
                    <w:bottom w:val="none" w:sz="0" w:space="0" w:color="auto"/>
                    <w:right w:val="none" w:sz="0" w:space="0" w:color="auto"/>
                  </w:divBdr>
                  <w:divsChild>
                    <w:div w:id="1625430722">
                      <w:marLeft w:val="0"/>
                      <w:marRight w:val="0"/>
                      <w:marTop w:val="0"/>
                      <w:marBottom w:val="0"/>
                      <w:divBdr>
                        <w:top w:val="none" w:sz="0" w:space="0" w:color="auto"/>
                        <w:left w:val="none" w:sz="0" w:space="0" w:color="auto"/>
                        <w:bottom w:val="none" w:sz="0" w:space="0" w:color="auto"/>
                        <w:right w:val="none" w:sz="0" w:space="0" w:color="auto"/>
                      </w:divBdr>
                    </w:div>
                  </w:divsChild>
                </w:div>
                <w:div w:id="638997416">
                  <w:marLeft w:val="0"/>
                  <w:marRight w:val="0"/>
                  <w:marTop w:val="0"/>
                  <w:marBottom w:val="0"/>
                  <w:divBdr>
                    <w:top w:val="none" w:sz="0" w:space="0" w:color="auto"/>
                    <w:left w:val="none" w:sz="0" w:space="0" w:color="auto"/>
                    <w:bottom w:val="none" w:sz="0" w:space="0" w:color="auto"/>
                    <w:right w:val="none" w:sz="0" w:space="0" w:color="auto"/>
                  </w:divBdr>
                  <w:divsChild>
                    <w:div w:id="1117019771">
                      <w:marLeft w:val="0"/>
                      <w:marRight w:val="0"/>
                      <w:marTop w:val="0"/>
                      <w:marBottom w:val="0"/>
                      <w:divBdr>
                        <w:top w:val="none" w:sz="0" w:space="0" w:color="auto"/>
                        <w:left w:val="none" w:sz="0" w:space="0" w:color="auto"/>
                        <w:bottom w:val="none" w:sz="0" w:space="0" w:color="auto"/>
                        <w:right w:val="none" w:sz="0" w:space="0" w:color="auto"/>
                      </w:divBdr>
                    </w:div>
                  </w:divsChild>
                </w:div>
                <w:div w:id="639848261">
                  <w:marLeft w:val="0"/>
                  <w:marRight w:val="0"/>
                  <w:marTop w:val="0"/>
                  <w:marBottom w:val="0"/>
                  <w:divBdr>
                    <w:top w:val="none" w:sz="0" w:space="0" w:color="auto"/>
                    <w:left w:val="none" w:sz="0" w:space="0" w:color="auto"/>
                    <w:bottom w:val="none" w:sz="0" w:space="0" w:color="auto"/>
                    <w:right w:val="none" w:sz="0" w:space="0" w:color="auto"/>
                  </w:divBdr>
                  <w:divsChild>
                    <w:div w:id="1898586078">
                      <w:marLeft w:val="0"/>
                      <w:marRight w:val="0"/>
                      <w:marTop w:val="0"/>
                      <w:marBottom w:val="0"/>
                      <w:divBdr>
                        <w:top w:val="none" w:sz="0" w:space="0" w:color="auto"/>
                        <w:left w:val="none" w:sz="0" w:space="0" w:color="auto"/>
                        <w:bottom w:val="none" w:sz="0" w:space="0" w:color="auto"/>
                        <w:right w:val="none" w:sz="0" w:space="0" w:color="auto"/>
                      </w:divBdr>
                    </w:div>
                  </w:divsChild>
                </w:div>
                <w:div w:id="653993669">
                  <w:marLeft w:val="0"/>
                  <w:marRight w:val="0"/>
                  <w:marTop w:val="0"/>
                  <w:marBottom w:val="0"/>
                  <w:divBdr>
                    <w:top w:val="none" w:sz="0" w:space="0" w:color="auto"/>
                    <w:left w:val="none" w:sz="0" w:space="0" w:color="auto"/>
                    <w:bottom w:val="none" w:sz="0" w:space="0" w:color="auto"/>
                    <w:right w:val="none" w:sz="0" w:space="0" w:color="auto"/>
                  </w:divBdr>
                  <w:divsChild>
                    <w:div w:id="234973236">
                      <w:marLeft w:val="0"/>
                      <w:marRight w:val="0"/>
                      <w:marTop w:val="0"/>
                      <w:marBottom w:val="0"/>
                      <w:divBdr>
                        <w:top w:val="none" w:sz="0" w:space="0" w:color="auto"/>
                        <w:left w:val="none" w:sz="0" w:space="0" w:color="auto"/>
                        <w:bottom w:val="none" w:sz="0" w:space="0" w:color="auto"/>
                        <w:right w:val="none" w:sz="0" w:space="0" w:color="auto"/>
                      </w:divBdr>
                    </w:div>
                  </w:divsChild>
                </w:div>
                <w:div w:id="725838074">
                  <w:marLeft w:val="0"/>
                  <w:marRight w:val="0"/>
                  <w:marTop w:val="0"/>
                  <w:marBottom w:val="0"/>
                  <w:divBdr>
                    <w:top w:val="none" w:sz="0" w:space="0" w:color="auto"/>
                    <w:left w:val="none" w:sz="0" w:space="0" w:color="auto"/>
                    <w:bottom w:val="none" w:sz="0" w:space="0" w:color="auto"/>
                    <w:right w:val="none" w:sz="0" w:space="0" w:color="auto"/>
                  </w:divBdr>
                  <w:divsChild>
                    <w:div w:id="570962728">
                      <w:marLeft w:val="0"/>
                      <w:marRight w:val="0"/>
                      <w:marTop w:val="0"/>
                      <w:marBottom w:val="0"/>
                      <w:divBdr>
                        <w:top w:val="none" w:sz="0" w:space="0" w:color="auto"/>
                        <w:left w:val="none" w:sz="0" w:space="0" w:color="auto"/>
                        <w:bottom w:val="none" w:sz="0" w:space="0" w:color="auto"/>
                        <w:right w:val="none" w:sz="0" w:space="0" w:color="auto"/>
                      </w:divBdr>
                    </w:div>
                  </w:divsChild>
                </w:div>
                <w:div w:id="796527785">
                  <w:marLeft w:val="0"/>
                  <w:marRight w:val="0"/>
                  <w:marTop w:val="0"/>
                  <w:marBottom w:val="0"/>
                  <w:divBdr>
                    <w:top w:val="none" w:sz="0" w:space="0" w:color="auto"/>
                    <w:left w:val="none" w:sz="0" w:space="0" w:color="auto"/>
                    <w:bottom w:val="none" w:sz="0" w:space="0" w:color="auto"/>
                    <w:right w:val="none" w:sz="0" w:space="0" w:color="auto"/>
                  </w:divBdr>
                  <w:divsChild>
                    <w:div w:id="1196965970">
                      <w:marLeft w:val="0"/>
                      <w:marRight w:val="0"/>
                      <w:marTop w:val="0"/>
                      <w:marBottom w:val="0"/>
                      <w:divBdr>
                        <w:top w:val="none" w:sz="0" w:space="0" w:color="auto"/>
                        <w:left w:val="none" w:sz="0" w:space="0" w:color="auto"/>
                        <w:bottom w:val="none" w:sz="0" w:space="0" w:color="auto"/>
                        <w:right w:val="none" w:sz="0" w:space="0" w:color="auto"/>
                      </w:divBdr>
                    </w:div>
                  </w:divsChild>
                </w:div>
                <w:div w:id="822505324">
                  <w:marLeft w:val="0"/>
                  <w:marRight w:val="0"/>
                  <w:marTop w:val="0"/>
                  <w:marBottom w:val="0"/>
                  <w:divBdr>
                    <w:top w:val="none" w:sz="0" w:space="0" w:color="auto"/>
                    <w:left w:val="none" w:sz="0" w:space="0" w:color="auto"/>
                    <w:bottom w:val="none" w:sz="0" w:space="0" w:color="auto"/>
                    <w:right w:val="none" w:sz="0" w:space="0" w:color="auto"/>
                  </w:divBdr>
                  <w:divsChild>
                    <w:div w:id="466944705">
                      <w:marLeft w:val="0"/>
                      <w:marRight w:val="0"/>
                      <w:marTop w:val="0"/>
                      <w:marBottom w:val="0"/>
                      <w:divBdr>
                        <w:top w:val="none" w:sz="0" w:space="0" w:color="auto"/>
                        <w:left w:val="none" w:sz="0" w:space="0" w:color="auto"/>
                        <w:bottom w:val="none" w:sz="0" w:space="0" w:color="auto"/>
                        <w:right w:val="none" w:sz="0" w:space="0" w:color="auto"/>
                      </w:divBdr>
                    </w:div>
                  </w:divsChild>
                </w:div>
                <w:div w:id="926305146">
                  <w:marLeft w:val="0"/>
                  <w:marRight w:val="0"/>
                  <w:marTop w:val="0"/>
                  <w:marBottom w:val="0"/>
                  <w:divBdr>
                    <w:top w:val="none" w:sz="0" w:space="0" w:color="auto"/>
                    <w:left w:val="none" w:sz="0" w:space="0" w:color="auto"/>
                    <w:bottom w:val="none" w:sz="0" w:space="0" w:color="auto"/>
                    <w:right w:val="none" w:sz="0" w:space="0" w:color="auto"/>
                  </w:divBdr>
                  <w:divsChild>
                    <w:div w:id="1460296802">
                      <w:marLeft w:val="0"/>
                      <w:marRight w:val="0"/>
                      <w:marTop w:val="0"/>
                      <w:marBottom w:val="0"/>
                      <w:divBdr>
                        <w:top w:val="none" w:sz="0" w:space="0" w:color="auto"/>
                        <w:left w:val="none" w:sz="0" w:space="0" w:color="auto"/>
                        <w:bottom w:val="none" w:sz="0" w:space="0" w:color="auto"/>
                        <w:right w:val="none" w:sz="0" w:space="0" w:color="auto"/>
                      </w:divBdr>
                    </w:div>
                  </w:divsChild>
                </w:div>
                <w:div w:id="933247742">
                  <w:marLeft w:val="0"/>
                  <w:marRight w:val="0"/>
                  <w:marTop w:val="0"/>
                  <w:marBottom w:val="0"/>
                  <w:divBdr>
                    <w:top w:val="none" w:sz="0" w:space="0" w:color="auto"/>
                    <w:left w:val="none" w:sz="0" w:space="0" w:color="auto"/>
                    <w:bottom w:val="none" w:sz="0" w:space="0" w:color="auto"/>
                    <w:right w:val="none" w:sz="0" w:space="0" w:color="auto"/>
                  </w:divBdr>
                  <w:divsChild>
                    <w:div w:id="1602882659">
                      <w:marLeft w:val="0"/>
                      <w:marRight w:val="0"/>
                      <w:marTop w:val="0"/>
                      <w:marBottom w:val="0"/>
                      <w:divBdr>
                        <w:top w:val="none" w:sz="0" w:space="0" w:color="auto"/>
                        <w:left w:val="none" w:sz="0" w:space="0" w:color="auto"/>
                        <w:bottom w:val="none" w:sz="0" w:space="0" w:color="auto"/>
                        <w:right w:val="none" w:sz="0" w:space="0" w:color="auto"/>
                      </w:divBdr>
                    </w:div>
                  </w:divsChild>
                </w:div>
                <w:div w:id="939795358">
                  <w:marLeft w:val="0"/>
                  <w:marRight w:val="0"/>
                  <w:marTop w:val="0"/>
                  <w:marBottom w:val="0"/>
                  <w:divBdr>
                    <w:top w:val="none" w:sz="0" w:space="0" w:color="auto"/>
                    <w:left w:val="none" w:sz="0" w:space="0" w:color="auto"/>
                    <w:bottom w:val="none" w:sz="0" w:space="0" w:color="auto"/>
                    <w:right w:val="none" w:sz="0" w:space="0" w:color="auto"/>
                  </w:divBdr>
                  <w:divsChild>
                    <w:div w:id="375274935">
                      <w:marLeft w:val="0"/>
                      <w:marRight w:val="0"/>
                      <w:marTop w:val="0"/>
                      <w:marBottom w:val="0"/>
                      <w:divBdr>
                        <w:top w:val="none" w:sz="0" w:space="0" w:color="auto"/>
                        <w:left w:val="none" w:sz="0" w:space="0" w:color="auto"/>
                        <w:bottom w:val="none" w:sz="0" w:space="0" w:color="auto"/>
                        <w:right w:val="none" w:sz="0" w:space="0" w:color="auto"/>
                      </w:divBdr>
                    </w:div>
                  </w:divsChild>
                </w:div>
                <w:div w:id="951789800">
                  <w:marLeft w:val="0"/>
                  <w:marRight w:val="0"/>
                  <w:marTop w:val="0"/>
                  <w:marBottom w:val="0"/>
                  <w:divBdr>
                    <w:top w:val="none" w:sz="0" w:space="0" w:color="auto"/>
                    <w:left w:val="none" w:sz="0" w:space="0" w:color="auto"/>
                    <w:bottom w:val="none" w:sz="0" w:space="0" w:color="auto"/>
                    <w:right w:val="none" w:sz="0" w:space="0" w:color="auto"/>
                  </w:divBdr>
                  <w:divsChild>
                    <w:div w:id="1669139448">
                      <w:marLeft w:val="0"/>
                      <w:marRight w:val="0"/>
                      <w:marTop w:val="0"/>
                      <w:marBottom w:val="0"/>
                      <w:divBdr>
                        <w:top w:val="none" w:sz="0" w:space="0" w:color="auto"/>
                        <w:left w:val="none" w:sz="0" w:space="0" w:color="auto"/>
                        <w:bottom w:val="none" w:sz="0" w:space="0" w:color="auto"/>
                        <w:right w:val="none" w:sz="0" w:space="0" w:color="auto"/>
                      </w:divBdr>
                    </w:div>
                  </w:divsChild>
                </w:div>
                <w:div w:id="971516397">
                  <w:marLeft w:val="0"/>
                  <w:marRight w:val="0"/>
                  <w:marTop w:val="0"/>
                  <w:marBottom w:val="0"/>
                  <w:divBdr>
                    <w:top w:val="none" w:sz="0" w:space="0" w:color="auto"/>
                    <w:left w:val="none" w:sz="0" w:space="0" w:color="auto"/>
                    <w:bottom w:val="none" w:sz="0" w:space="0" w:color="auto"/>
                    <w:right w:val="none" w:sz="0" w:space="0" w:color="auto"/>
                  </w:divBdr>
                  <w:divsChild>
                    <w:div w:id="669872761">
                      <w:marLeft w:val="0"/>
                      <w:marRight w:val="0"/>
                      <w:marTop w:val="0"/>
                      <w:marBottom w:val="0"/>
                      <w:divBdr>
                        <w:top w:val="none" w:sz="0" w:space="0" w:color="auto"/>
                        <w:left w:val="none" w:sz="0" w:space="0" w:color="auto"/>
                        <w:bottom w:val="none" w:sz="0" w:space="0" w:color="auto"/>
                        <w:right w:val="none" w:sz="0" w:space="0" w:color="auto"/>
                      </w:divBdr>
                    </w:div>
                  </w:divsChild>
                </w:div>
                <w:div w:id="1002196479">
                  <w:marLeft w:val="0"/>
                  <w:marRight w:val="0"/>
                  <w:marTop w:val="0"/>
                  <w:marBottom w:val="0"/>
                  <w:divBdr>
                    <w:top w:val="none" w:sz="0" w:space="0" w:color="auto"/>
                    <w:left w:val="none" w:sz="0" w:space="0" w:color="auto"/>
                    <w:bottom w:val="none" w:sz="0" w:space="0" w:color="auto"/>
                    <w:right w:val="none" w:sz="0" w:space="0" w:color="auto"/>
                  </w:divBdr>
                  <w:divsChild>
                    <w:div w:id="1693455756">
                      <w:marLeft w:val="0"/>
                      <w:marRight w:val="0"/>
                      <w:marTop w:val="0"/>
                      <w:marBottom w:val="0"/>
                      <w:divBdr>
                        <w:top w:val="none" w:sz="0" w:space="0" w:color="auto"/>
                        <w:left w:val="none" w:sz="0" w:space="0" w:color="auto"/>
                        <w:bottom w:val="none" w:sz="0" w:space="0" w:color="auto"/>
                        <w:right w:val="none" w:sz="0" w:space="0" w:color="auto"/>
                      </w:divBdr>
                    </w:div>
                  </w:divsChild>
                </w:div>
                <w:div w:id="1017199856">
                  <w:marLeft w:val="0"/>
                  <w:marRight w:val="0"/>
                  <w:marTop w:val="0"/>
                  <w:marBottom w:val="0"/>
                  <w:divBdr>
                    <w:top w:val="none" w:sz="0" w:space="0" w:color="auto"/>
                    <w:left w:val="none" w:sz="0" w:space="0" w:color="auto"/>
                    <w:bottom w:val="none" w:sz="0" w:space="0" w:color="auto"/>
                    <w:right w:val="none" w:sz="0" w:space="0" w:color="auto"/>
                  </w:divBdr>
                  <w:divsChild>
                    <w:div w:id="1223910288">
                      <w:marLeft w:val="0"/>
                      <w:marRight w:val="0"/>
                      <w:marTop w:val="0"/>
                      <w:marBottom w:val="0"/>
                      <w:divBdr>
                        <w:top w:val="none" w:sz="0" w:space="0" w:color="auto"/>
                        <w:left w:val="none" w:sz="0" w:space="0" w:color="auto"/>
                        <w:bottom w:val="none" w:sz="0" w:space="0" w:color="auto"/>
                        <w:right w:val="none" w:sz="0" w:space="0" w:color="auto"/>
                      </w:divBdr>
                    </w:div>
                  </w:divsChild>
                </w:div>
                <w:div w:id="1034383238">
                  <w:marLeft w:val="0"/>
                  <w:marRight w:val="0"/>
                  <w:marTop w:val="0"/>
                  <w:marBottom w:val="0"/>
                  <w:divBdr>
                    <w:top w:val="none" w:sz="0" w:space="0" w:color="auto"/>
                    <w:left w:val="none" w:sz="0" w:space="0" w:color="auto"/>
                    <w:bottom w:val="none" w:sz="0" w:space="0" w:color="auto"/>
                    <w:right w:val="none" w:sz="0" w:space="0" w:color="auto"/>
                  </w:divBdr>
                  <w:divsChild>
                    <w:div w:id="1818523448">
                      <w:marLeft w:val="0"/>
                      <w:marRight w:val="0"/>
                      <w:marTop w:val="0"/>
                      <w:marBottom w:val="0"/>
                      <w:divBdr>
                        <w:top w:val="none" w:sz="0" w:space="0" w:color="auto"/>
                        <w:left w:val="none" w:sz="0" w:space="0" w:color="auto"/>
                        <w:bottom w:val="none" w:sz="0" w:space="0" w:color="auto"/>
                        <w:right w:val="none" w:sz="0" w:space="0" w:color="auto"/>
                      </w:divBdr>
                    </w:div>
                  </w:divsChild>
                </w:div>
                <w:div w:id="1034774191">
                  <w:marLeft w:val="0"/>
                  <w:marRight w:val="0"/>
                  <w:marTop w:val="0"/>
                  <w:marBottom w:val="0"/>
                  <w:divBdr>
                    <w:top w:val="none" w:sz="0" w:space="0" w:color="auto"/>
                    <w:left w:val="none" w:sz="0" w:space="0" w:color="auto"/>
                    <w:bottom w:val="none" w:sz="0" w:space="0" w:color="auto"/>
                    <w:right w:val="none" w:sz="0" w:space="0" w:color="auto"/>
                  </w:divBdr>
                  <w:divsChild>
                    <w:div w:id="472411679">
                      <w:marLeft w:val="0"/>
                      <w:marRight w:val="0"/>
                      <w:marTop w:val="0"/>
                      <w:marBottom w:val="0"/>
                      <w:divBdr>
                        <w:top w:val="none" w:sz="0" w:space="0" w:color="auto"/>
                        <w:left w:val="none" w:sz="0" w:space="0" w:color="auto"/>
                        <w:bottom w:val="none" w:sz="0" w:space="0" w:color="auto"/>
                        <w:right w:val="none" w:sz="0" w:space="0" w:color="auto"/>
                      </w:divBdr>
                    </w:div>
                  </w:divsChild>
                </w:div>
                <w:div w:id="1119103395">
                  <w:marLeft w:val="0"/>
                  <w:marRight w:val="0"/>
                  <w:marTop w:val="0"/>
                  <w:marBottom w:val="0"/>
                  <w:divBdr>
                    <w:top w:val="none" w:sz="0" w:space="0" w:color="auto"/>
                    <w:left w:val="none" w:sz="0" w:space="0" w:color="auto"/>
                    <w:bottom w:val="none" w:sz="0" w:space="0" w:color="auto"/>
                    <w:right w:val="none" w:sz="0" w:space="0" w:color="auto"/>
                  </w:divBdr>
                  <w:divsChild>
                    <w:div w:id="1850441372">
                      <w:marLeft w:val="0"/>
                      <w:marRight w:val="0"/>
                      <w:marTop w:val="0"/>
                      <w:marBottom w:val="0"/>
                      <w:divBdr>
                        <w:top w:val="none" w:sz="0" w:space="0" w:color="auto"/>
                        <w:left w:val="none" w:sz="0" w:space="0" w:color="auto"/>
                        <w:bottom w:val="none" w:sz="0" w:space="0" w:color="auto"/>
                        <w:right w:val="none" w:sz="0" w:space="0" w:color="auto"/>
                      </w:divBdr>
                    </w:div>
                  </w:divsChild>
                </w:div>
                <w:div w:id="1138457706">
                  <w:marLeft w:val="0"/>
                  <w:marRight w:val="0"/>
                  <w:marTop w:val="0"/>
                  <w:marBottom w:val="0"/>
                  <w:divBdr>
                    <w:top w:val="none" w:sz="0" w:space="0" w:color="auto"/>
                    <w:left w:val="none" w:sz="0" w:space="0" w:color="auto"/>
                    <w:bottom w:val="none" w:sz="0" w:space="0" w:color="auto"/>
                    <w:right w:val="none" w:sz="0" w:space="0" w:color="auto"/>
                  </w:divBdr>
                  <w:divsChild>
                    <w:div w:id="638920565">
                      <w:marLeft w:val="0"/>
                      <w:marRight w:val="0"/>
                      <w:marTop w:val="0"/>
                      <w:marBottom w:val="0"/>
                      <w:divBdr>
                        <w:top w:val="none" w:sz="0" w:space="0" w:color="auto"/>
                        <w:left w:val="none" w:sz="0" w:space="0" w:color="auto"/>
                        <w:bottom w:val="none" w:sz="0" w:space="0" w:color="auto"/>
                        <w:right w:val="none" w:sz="0" w:space="0" w:color="auto"/>
                      </w:divBdr>
                    </w:div>
                  </w:divsChild>
                </w:div>
                <w:div w:id="1151559780">
                  <w:marLeft w:val="0"/>
                  <w:marRight w:val="0"/>
                  <w:marTop w:val="0"/>
                  <w:marBottom w:val="0"/>
                  <w:divBdr>
                    <w:top w:val="none" w:sz="0" w:space="0" w:color="auto"/>
                    <w:left w:val="none" w:sz="0" w:space="0" w:color="auto"/>
                    <w:bottom w:val="none" w:sz="0" w:space="0" w:color="auto"/>
                    <w:right w:val="none" w:sz="0" w:space="0" w:color="auto"/>
                  </w:divBdr>
                  <w:divsChild>
                    <w:div w:id="1778257632">
                      <w:marLeft w:val="0"/>
                      <w:marRight w:val="0"/>
                      <w:marTop w:val="0"/>
                      <w:marBottom w:val="0"/>
                      <w:divBdr>
                        <w:top w:val="none" w:sz="0" w:space="0" w:color="auto"/>
                        <w:left w:val="none" w:sz="0" w:space="0" w:color="auto"/>
                        <w:bottom w:val="none" w:sz="0" w:space="0" w:color="auto"/>
                        <w:right w:val="none" w:sz="0" w:space="0" w:color="auto"/>
                      </w:divBdr>
                    </w:div>
                  </w:divsChild>
                </w:div>
                <w:div w:id="1158963633">
                  <w:marLeft w:val="0"/>
                  <w:marRight w:val="0"/>
                  <w:marTop w:val="0"/>
                  <w:marBottom w:val="0"/>
                  <w:divBdr>
                    <w:top w:val="none" w:sz="0" w:space="0" w:color="auto"/>
                    <w:left w:val="none" w:sz="0" w:space="0" w:color="auto"/>
                    <w:bottom w:val="none" w:sz="0" w:space="0" w:color="auto"/>
                    <w:right w:val="none" w:sz="0" w:space="0" w:color="auto"/>
                  </w:divBdr>
                  <w:divsChild>
                    <w:div w:id="1059672592">
                      <w:marLeft w:val="0"/>
                      <w:marRight w:val="0"/>
                      <w:marTop w:val="0"/>
                      <w:marBottom w:val="0"/>
                      <w:divBdr>
                        <w:top w:val="none" w:sz="0" w:space="0" w:color="auto"/>
                        <w:left w:val="none" w:sz="0" w:space="0" w:color="auto"/>
                        <w:bottom w:val="none" w:sz="0" w:space="0" w:color="auto"/>
                        <w:right w:val="none" w:sz="0" w:space="0" w:color="auto"/>
                      </w:divBdr>
                    </w:div>
                  </w:divsChild>
                </w:div>
                <w:div w:id="1159735118">
                  <w:marLeft w:val="0"/>
                  <w:marRight w:val="0"/>
                  <w:marTop w:val="0"/>
                  <w:marBottom w:val="0"/>
                  <w:divBdr>
                    <w:top w:val="none" w:sz="0" w:space="0" w:color="auto"/>
                    <w:left w:val="none" w:sz="0" w:space="0" w:color="auto"/>
                    <w:bottom w:val="none" w:sz="0" w:space="0" w:color="auto"/>
                    <w:right w:val="none" w:sz="0" w:space="0" w:color="auto"/>
                  </w:divBdr>
                  <w:divsChild>
                    <w:div w:id="2068872766">
                      <w:marLeft w:val="0"/>
                      <w:marRight w:val="0"/>
                      <w:marTop w:val="0"/>
                      <w:marBottom w:val="0"/>
                      <w:divBdr>
                        <w:top w:val="none" w:sz="0" w:space="0" w:color="auto"/>
                        <w:left w:val="none" w:sz="0" w:space="0" w:color="auto"/>
                        <w:bottom w:val="none" w:sz="0" w:space="0" w:color="auto"/>
                        <w:right w:val="none" w:sz="0" w:space="0" w:color="auto"/>
                      </w:divBdr>
                    </w:div>
                  </w:divsChild>
                </w:div>
                <w:div w:id="1173955147">
                  <w:marLeft w:val="0"/>
                  <w:marRight w:val="0"/>
                  <w:marTop w:val="0"/>
                  <w:marBottom w:val="0"/>
                  <w:divBdr>
                    <w:top w:val="none" w:sz="0" w:space="0" w:color="auto"/>
                    <w:left w:val="none" w:sz="0" w:space="0" w:color="auto"/>
                    <w:bottom w:val="none" w:sz="0" w:space="0" w:color="auto"/>
                    <w:right w:val="none" w:sz="0" w:space="0" w:color="auto"/>
                  </w:divBdr>
                  <w:divsChild>
                    <w:div w:id="1088845190">
                      <w:marLeft w:val="0"/>
                      <w:marRight w:val="0"/>
                      <w:marTop w:val="0"/>
                      <w:marBottom w:val="0"/>
                      <w:divBdr>
                        <w:top w:val="none" w:sz="0" w:space="0" w:color="auto"/>
                        <w:left w:val="none" w:sz="0" w:space="0" w:color="auto"/>
                        <w:bottom w:val="none" w:sz="0" w:space="0" w:color="auto"/>
                        <w:right w:val="none" w:sz="0" w:space="0" w:color="auto"/>
                      </w:divBdr>
                    </w:div>
                  </w:divsChild>
                </w:div>
                <w:div w:id="1254049546">
                  <w:marLeft w:val="0"/>
                  <w:marRight w:val="0"/>
                  <w:marTop w:val="0"/>
                  <w:marBottom w:val="0"/>
                  <w:divBdr>
                    <w:top w:val="none" w:sz="0" w:space="0" w:color="auto"/>
                    <w:left w:val="none" w:sz="0" w:space="0" w:color="auto"/>
                    <w:bottom w:val="none" w:sz="0" w:space="0" w:color="auto"/>
                    <w:right w:val="none" w:sz="0" w:space="0" w:color="auto"/>
                  </w:divBdr>
                  <w:divsChild>
                    <w:div w:id="939949647">
                      <w:marLeft w:val="0"/>
                      <w:marRight w:val="0"/>
                      <w:marTop w:val="0"/>
                      <w:marBottom w:val="0"/>
                      <w:divBdr>
                        <w:top w:val="none" w:sz="0" w:space="0" w:color="auto"/>
                        <w:left w:val="none" w:sz="0" w:space="0" w:color="auto"/>
                        <w:bottom w:val="none" w:sz="0" w:space="0" w:color="auto"/>
                        <w:right w:val="none" w:sz="0" w:space="0" w:color="auto"/>
                      </w:divBdr>
                    </w:div>
                  </w:divsChild>
                </w:div>
                <w:div w:id="1259559202">
                  <w:marLeft w:val="0"/>
                  <w:marRight w:val="0"/>
                  <w:marTop w:val="0"/>
                  <w:marBottom w:val="0"/>
                  <w:divBdr>
                    <w:top w:val="none" w:sz="0" w:space="0" w:color="auto"/>
                    <w:left w:val="none" w:sz="0" w:space="0" w:color="auto"/>
                    <w:bottom w:val="none" w:sz="0" w:space="0" w:color="auto"/>
                    <w:right w:val="none" w:sz="0" w:space="0" w:color="auto"/>
                  </w:divBdr>
                  <w:divsChild>
                    <w:div w:id="530412440">
                      <w:marLeft w:val="0"/>
                      <w:marRight w:val="0"/>
                      <w:marTop w:val="0"/>
                      <w:marBottom w:val="0"/>
                      <w:divBdr>
                        <w:top w:val="none" w:sz="0" w:space="0" w:color="auto"/>
                        <w:left w:val="none" w:sz="0" w:space="0" w:color="auto"/>
                        <w:bottom w:val="none" w:sz="0" w:space="0" w:color="auto"/>
                        <w:right w:val="none" w:sz="0" w:space="0" w:color="auto"/>
                      </w:divBdr>
                    </w:div>
                  </w:divsChild>
                </w:div>
                <w:div w:id="1411191337">
                  <w:marLeft w:val="0"/>
                  <w:marRight w:val="0"/>
                  <w:marTop w:val="0"/>
                  <w:marBottom w:val="0"/>
                  <w:divBdr>
                    <w:top w:val="none" w:sz="0" w:space="0" w:color="auto"/>
                    <w:left w:val="none" w:sz="0" w:space="0" w:color="auto"/>
                    <w:bottom w:val="none" w:sz="0" w:space="0" w:color="auto"/>
                    <w:right w:val="none" w:sz="0" w:space="0" w:color="auto"/>
                  </w:divBdr>
                  <w:divsChild>
                    <w:div w:id="77867423">
                      <w:marLeft w:val="0"/>
                      <w:marRight w:val="0"/>
                      <w:marTop w:val="0"/>
                      <w:marBottom w:val="0"/>
                      <w:divBdr>
                        <w:top w:val="none" w:sz="0" w:space="0" w:color="auto"/>
                        <w:left w:val="none" w:sz="0" w:space="0" w:color="auto"/>
                        <w:bottom w:val="none" w:sz="0" w:space="0" w:color="auto"/>
                        <w:right w:val="none" w:sz="0" w:space="0" w:color="auto"/>
                      </w:divBdr>
                    </w:div>
                  </w:divsChild>
                </w:div>
                <w:div w:id="1435007426">
                  <w:marLeft w:val="0"/>
                  <w:marRight w:val="0"/>
                  <w:marTop w:val="0"/>
                  <w:marBottom w:val="0"/>
                  <w:divBdr>
                    <w:top w:val="none" w:sz="0" w:space="0" w:color="auto"/>
                    <w:left w:val="none" w:sz="0" w:space="0" w:color="auto"/>
                    <w:bottom w:val="none" w:sz="0" w:space="0" w:color="auto"/>
                    <w:right w:val="none" w:sz="0" w:space="0" w:color="auto"/>
                  </w:divBdr>
                  <w:divsChild>
                    <w:div w:id="1640763629">
                      <w:marLeft w:val="0"/>
                      <w:marRight w:val="0"/>
                      <w:marTop w:val="0"/>
                      <w:marBottom w:val="0"/>
                      <w:divBdr>
                        <w:top w:val="none" w:sz="0" w:space="0" w:color="auto"/>
                        <w:left w:val="none" w:sz="0" w:space="0" w:color="auto"/>
                        <w:bottom w:val="none" w:sz="0" w:space="0" w:color="auto"/>
                        <w:right w:val="none" w:sz="0" w:space="0" w:color="auto"/>
                      </w:divBdr>
                    </w:div>
                  </w:divsChild>
                </w:div>
                <w:div w:id="1469325795">
                  <w:marLeft w:val="0"/>
                  <w:marRight w:val="0"/>
                  <w:marTop w:val="0"/>
                  <w:marBottom w:val="0"/>
                  <w:divBdr>
                    <w:top w:val="none" w:sz="0" w:space="0" w:color="auto"/>
                    <w:left w:val="none" w:sz="0" w:space="0" w:color="auto"/>
                    <w:bottom w:val="none" w:sz="0" w:space="0" w:color="auto"/>
                    <w:right w:val="none" w:sz="0" w:space="0" w:color="auto"/>
                  </w:divBdr>
                  <w:divsChild>
                    <w:div w:id="1695225486">
                      <w:marLeft w:val="0"/>
                      <w:marRight w:val="0"/>
                      <w:marTop w:val="0"/>
                      <w:marBottom w:val="0"/>
                      <w:divBdr>
                        <w:top w:val="none" w:sz="0" w:space="0" w:color="auto"/>
                        <w:left w:val="none" w:sz="0" w:space="0" w:color="auto"/>
                        <w:bottom w:val="none" w:sz="0" w:space="0" w:color="auto"/>
                        <w:right w:val="none" w:sz="0" w:space="0" w:color="auto"/>
                      </w:divBdr>
                    </w:div>
                  </w:divsChild>
                </w:div>
                <w:div w:id="1471286564">
                  <w:marLeft w:val="0"/>
                  <w:marRight w:val="0"/>
                  <w:marTop w:val="0"/>
                  <w:marBottom w:val="0"/>
                  <w:divBdr>
                    <w:top w:val="none" w:sz="0" w:space="0" w:color="auto"/>
                    <w:left w:val="none" w:sz="0" w:space="0" w:color="auto"/>
                    <w:bottom w:val="none" w:sz="0" w:space="0" w:color="auto"/>
                    <w:right w:val="none" w:sz="0" w:space="0" w:color="auto"/>
                  </w:divBdr>
                  <w:divsChild>
                    <w:div w:id="1685323845">
                      <w:marLeft w:val="0"/>
                      <w:marRight w:val="0"/>
                      <w:marTop w:val="0"/>
                      <w:marBottom w:val="0"/>
                      <w:divBdr>
                        <w:top w:val="none" w:sz="0" w:space="0" w:color="auto"/>
                        <w:left w:val="none" w:sz="0" w:space="0" w:color="auto"/>
                        <w:bottom w:val="none" w:sz="0" w:space="0" w:color="auto"/>
                        <w:right w:val="none" w:sz="0" w:space="0" w:color="auto"/>
                      </w:divBdr>
                    </w:div>
                  </w:divsChild>
                </w:div>
                <w:div w:id="1484663433">
                  <w:marLeft w:val="0"/>
                  <w:marRight w:val="0"/>
                  <w:marTop w:val="0"/>
                  <w:marBottom w:val="0"/>
                  <w:divBdr>
                    <w:top w:val="none" w:sz="0" w:space="0" w:color="auto"/>
                    <w:left w:val="none" w:sz="0" w:space="0" w:color="auto"/>
                    <w:bottom w:val="none" w:sz="0" w:space="0" w:color="auto"/>
                    <w:right w:val="none" w:sz="0" w:space="0" w:color="auto"/>
                  </w:divBdr>
                  <w:divsChild>
                    <w:div w:id="352850904">
                      <w:marLeft w:val="0"/>
                      <w:marRight w:val="0"/>
                      <w:marTop w:val="0"/>
                      <w:marBottom w:val="0"/>
                      <w:divBdr>
                        <w:top w:val="none" w:sz="0" w:space="0" w:color="auto"/>
                        <w:left w:val="none" w:sz="0" w:space="0" w:color="auto"/>
                        <w:bottom w:val="none" w:sz="0" w:space="0" w:color="auto"/>
                        <w:right w:val="none" w:sz="0" w:space="0" w:color="auto"/>
                      </w:divBdr>
                    </w:div>
                  </w:divsChild>
                </w:div>
                <w:div w:id="1485471094">
                  <w:marLeft w:val="0"/>
                  <w:marRight w:val="0"/>
                  <w:marTop w:val="0"/>
                  <w:marBottom w:val="0"/>
                  <w:divBdr>
                    <w:top w:val="none" w:sz="0" w:space="0" w:color="auto"/>
                    <w:left w:val="none" w:sz="0" w:space="0" w:color="auto"/>
                    <w:bottom w:val="none" w:sz="0" w:space="0" w:color="auto"/>
                    <w:right w:val="none" w:sz="0" w:space="0" w:color="auto"/>
                  </w:divBdr>
                  <w:divsChild>
                    <w:div w:id="1523713327">
                      <w:marLeft w:val="0"/>
                      <w:marRight w:val="0"/>
                      <w:marTop w:val="0"/>
                      <w:marBottom w:val="0"/>
                      <w:divBdr>
                        <w:top w:val="none" w:sz="0" w:space="0" w:color="auto"/>
                        <w:left w:val="none" w:sz="0" w:space="0" w:color="auto"/>
                        <w:bottom w:val="none" w:sz="0" w:space="0" w:color="auto"/>
                        <w:right w:val="none" w:sz="0" w:space="0" w:color="auto"/>
                      </w:divBdr>
                    </w:div>
                  </w:divsChild>
                </w:div>
                <w:div w:id="1489856191">
                  <w:marLeft w:val="0"/>
                  <w:marRight w:val="0"/>
                  <w:marTop w:val="0"/>
                  <w:marBottom w:val="0"/>
                  <w:divBdr>
                    <w:top w:val="none" w:sz="0" w:space="0" w:color="auto"/>
                    <w:left w:val="none" w:sz="0" w:space="0" w:color="auto"/>
                    <w:bottom w:val="none" w:sz="0" w:space="0" w:color="auto"/>
                    <w:right w:val="none" w:sz="0" w:space="0" w:color="auto"/>
                  </w:divBdr>
                  <w:divsChild>
                    <w:div w:id="1525247069">
                      <w:marLeft w:val="0"/>
                      <w:marRight w:val="0"/>
                      <w:marTop w:val="0"/>
                      <w:marBottom w:val="0"/>
                      <w:divBdr>
                        <w:top w:val="none" w:sz="0" w:space="0" w:color="auto"/>
                        <w:left w:val="none" w:sz="0" w:space="0" w:color="auto"/>
                        <w:bottom w:val="none" w:sz="0" w:space="0" w:color="auto"/>
                        <w:right w:val="none" w:sz="0" w:space="0" w:color="auto"/>
                      </w:divBdr>
                    </w:div>
                  </w:divsChild>
                </w:div>
                <w:div w:id="1494300212">
                  <w:marLeft w:val="0"/>
                  <w:marRight w:val="0"/>
                  <w:marTop w:val="0"/>
                  <w:marBottom w:val="0"/>
                  <w:divBdr>
                    <w:top w:val="none" w:sz="0" w:space="0" w:color="auto"/>
                    <w:left w:val="none" w:sz="0" w:space="0" w:color="auto"/>
                    <w:bottom w:val="none" w:sz="0" w:space="0" w:color="auto"/>
                    <w:right w:val="none" w:sz="0" w:space="0" w:color="auto"/>
                  </w:divBdr>
                  <w:divsChild>
                    <w:div w:id="991445112">
                      <w:marLeft w:val="0"/>
                      <w:marRight w:val="0"/>
                      <w:marTop w:val="0"/>
                      <w:marBottom w:val="0"/>
                      <w:divBdr>
                        <w:top w:val="none" w:sz="0" w:space="0" w:color="auto"/>
                        <w:left w:val="none" w:sz="0" w:space="0" w:color="auto"/>
                        <w:bottom w:val="none" w:sz="0" w:space="0" w:color="auto"/>
                        <w:right w:val="none" w:sz="0" w:space="0" w:color="auto"/>
                      </w:divBdr>
                    </w:div>
                  </w:divsChild>
                </w:div>
                <w:div w:id="1516766636">
                  <w:marLeft w:val="0"/>
                  <w:marRight w:val="0"/>
                  <w:marTop w:val="0"/>
                  <w:marBottom w:val="0"/>
                  <w:divBdr>
                    <w:top w:val="none" w:sz="0" w:space="0" w:color="auto"/>
                    <w:left w:val="none" w:sz="0" w:space="0" w:color="auto"/>
                    <w:bottom w:val="none" w:sz="0" w:space="0" w:color="auto"/>
                    <w:right w:val="none" w:sz="0" w:space="0" w:color="auto"/>
                  </w:divBdr>
                  <w:divsChild>
                    <w:div w:id="1976446421">
                      <w:marLeft w:val="0"/>
                      <w:marRight w:val="0"/>
                      <w:marTop w:val="0"/>
                      <w:marBottom w:val="0"/>
                      <w:divBdr>
                        <w:top w:val="none" w:sz="0" w:space="0" w:color="auto"/>
                        <w:left w:val="none" w:sz="0" w:space="0" w:color="auto"/>
                        <w:bottom w:val="none" w:sz="0" w:space="0" w:color="auto"/>
                        <w:right w:val="none" w:sz="0" w:space="0" w:color="auto"/>
                      </w:divBdr>
                    </w:div>
                  </w:divsChild>
                </w:div>
                <w:div w:id="1574973046">
                  <w:marLeft w:val="0"/>
                  <w:marRight w:val="0"/>
                  <w:marTop w:val="0"/>
                  <w:marBottom w:val="0"/>
                  <w:divBdr>
                    <w:top w:val="none" w:sz="0" w:space="0" w:color="auto"/>
                    <w:left w:val="none" w:sz="0" w:space="0" w:color="auto"/>
                    <w:bottom w:val="none" w:sz="0" w:space="0" w:color="auto"/>
                    <w:right w:val="none" w:sz="0" w:space="0" w:color="auto"/>
                  </w:divBdr>
                  <w:divsChild>
                    <w:div w:id="1488859675">
                      <w:marLeft w:val="0"/>
                      <w:marRight w:val="0"/>
                      <w:marTop w:val="0"/>
                      <w:marBottom w:val="0"/>
                      <w:divBdr>
                        <w:top w:val="none" w:sz="0" w:space="0" w:color="auto"/>
                        <w:left w:val="none" w:sz="0" w:space="0" w:color="auto"/>
                        <w:bottom w:val="none" w:sz="0" w:space="0" w:color="auto"/>
                        <w:right w:val="none" w:sz="0" w:space="0" w:color="auto"/>
                      </w:divBdr>
                    </w:div>
                  </w:divsChild>
                </w:div>
                <w:div w:id="1576667884">
                  <w:marLeft w:val="0"/>
                  <w:marRight w:val="0"/>
                  <w:marTop w:val="0"/>
                  <w:marBottom w:val="0"/>
                  <w:divBdr>
                    <w:top w:val="none" w:sz="0" w:space="0" w:color="auto"/>
                    <w:left w:val="none" w:sz="0" w:space="0" w:color="auto"/>
                    <w:bottom w:val="none" w:sz="0" w:space="0" w:color="auto"/>
                    <w:right w:val="none" w:sz="0" w:space="0" w:color="auto"/>
                  </w:divBdr>
                  <w:divsChild>
                    <w:div w:id="2094886605">
                      <w:marLeft w:val="0"/>
                      <w:marRight w:val="0"/>
                      <w:marTop w:val="0"/>
                      <w:marBottom w:val="0"/>
                      <w:divBdr>
                        <w:top w:val="none" w:sz="0" w:space="0" w:color="auto"/>
                        <w:left w:val="none" w:sz="0" w:space="0" w:color="auto"/>
                        <w:bottom w:val="none" w:sz="0" w:space="0" w:color="auto"/>
                        <w:right w:val="none" w:sz="0" w:space="0" w:color="auto"/>
                      </w:divBdr>
                    </w:div>
                  </w:divsChild>
                </w:div>
                <w:div w:id="1638533951">
                  <w:marLeft w:val="0"/>
                  <w:marRight w:val="0"/>
                  <w:marTop w:val="0"/>
                  <w:marBottom w:val="0"/>
                  <w:divBdr>
                    <w:top w:val="none" w:sz="0" w:space="0" w:color="auto"/>
                    <w:left w:val="none" w:sz="0" w:space="0" w:color="auto"/>
                    <w:bottom w:val="none" w:sz="0" w:space="0" w:color="auto"/>
                    <w:right w:val="none" w:sz="0" w:space="0" w:color="auto"/>
                  </w:divBdr>
                  <w:divsChild>
                    <w:div w:id="1695037133">
                      <w:marLeft w:val="0"/>
                      <w:marRight w:val="0"/>
                      <w:marTop w:val="0"/>
                      <w:marBottom w:val="0"/>
                      <w:divBdr>
                        <w:top w:val="none" w:sz="0" w:space="0" w:color="auto"/>
                        <w:left w:val="none" w:sz="0" w:space="0" w:color="auto"/>
                        <w:bottom w:val="none" w:sz="0" w:space="0" w:color="auto"/>
                        <w:right w:val="none" w:sz="0" w:space="0" w:color="auto"/>
                      </w:divBdr>
                    </w:div>
                  </w:divsChild>
                </w:div>
                <w:div w:id="1640766158">
                  <w:marLeft w:val="0"/>
                  <w:marRight w:val="0"/>
                  <w:marTop w:val="0"/>
                  <w:marBottom w:val="0"/>
                  <w:divBdr>
                    <w:top w:val="none" w:sz="0" w:space="0" w:color="auto"/>
                    <w:left w:val="none" w:sz="0" w:space="0" w:color="auto"/>
                    <w:bottom w:val="none" w:sz="0" w:space="0" w:color="auto"/>
                    <w:right w:val="none" w:sz="0" w:space="0" w:color="auto"/>
                  </w:divBdr>
                  <w:divsChild>
                    <w:div w:id="1905797429">
                      <w:marLeft w:val="0"/>
                      <w:marRight w:val="0"/>
                      <w:marTop w:val="0"/>
                      <w:marBottom w:val="0"/>
                      <w:divBdr>
                        <w:top w:val="none" w:sz="0" w:space="0" w:color="auto"/>
                        <w:left w:val="none" w:sz="0" w:space="0" w:color="auto"/>
                        <w:bottom w:val="none" w:sz="0" w:space="0" w:color="auto"/>
                        <w:right w:val="none" w:sz="0" w:space="0" w:color="auto"/>
                      </w:divBdr>
                    </w:div>
                  </w:divsChild>
                </w:div>
                <w:div w:id="1640767623">
                  <w:marLeft w:val="0"/>
                  <w:marRight w:val="0"/>
                  <w:marTop w:val="0"/>
                  <w:marBottom w:val="0"/>
                  <w:divBdr>
                    <w:top w:val="none" w:sz="0" w:space="0" w:color="auto"/>
                    <w:left w:val="none" w:sz="0" w:space="0" w:color="auto"/>
                    <w:bottom w:val="none" w:sz="0" w:space="0" w:color="auto"/>
                    <w:right w:val="none" w:sz="0" w:space="0" w:color="auto"/>
                  </w:divBdr>
                  <w:divsChild>
                    <w:div w:id="1089884832">
                      <w:marLeft w:val="0"/>
                      <w:marRight w:val="0"/>
                      <w:marTop w:val="0"/>
                      <w:marBottom w:val="0"/>
                      <w:divBdr>
                        <w:top w:val="none" w:sz="0" w:space="0" w:color="auto"/>
                        <w:left w:val="none" w:sz="0" w:space="0" w:color="auto"/>
                        <w:bottom w:val="none" w:sz="0" w:space="0" w:color="auto"/>
                        <w:right w:val="none" w:sz="0" w:space="0" w:color="auto"/>
                      </w:divBdr>
                    </w:div>
                  </w:divsChild>
                </w:div>
                <w:div w:id="1661731102">
                  <w:marLeft w:val="0"/>
                  <w:marRight w:val="0"/>
                  <w:marTop w:val="0"/>
                  <w:marBottom w:val="0"/>
                  <w:divBdr>
                    <w:top w:val="none" w:sz="0" w:space="0" w:color="auto"/>
                    <w:left w:val="none" w:sz="0" w:space="0" w:color="auto"/>
                    <w:bottom w:val="none" w:sz="0" w:space="0" w:color="auto"/>
                    <w:right w:val="none" w:sz="0" w:space="0" w:color="auto"/>
                  </w:divBdr>
                  <w:divsChild>
                    <w:div w:id="2019767008">
                      <w:marLeft w:val="0"/>
                      <w:marRight w:val="0"/>
                      <w:marTop w:val="0"/>
                      <w:marBottom w:val="0"/>
                      <w:divBdr>
                        <w:top w:val="none" w:sz="0" w:space="0" w:color="auto"/>
                        <w:left w:val="none" w:sz="0" w:space="0" w:color="auto"/>
                        <w:bottom w:val="none" w:sz="0" w:space="0" w:color="auto"/>
                        <w:right w:val="none" w:sz="0" w:space="0" w:color="auto"/>
                      </w:divBdr>
                    </w:div>
                  </w:divsChild>
                </w:div>
                <w:div w:id="1666282736">
                  <w:marLeft w:val="0"/>
                  <w:marRight w:val="0"/>
                  <w:marTop w:val="0"/>
                  <w:marBottom w:val="0"/>
                  <w:divBdr>
                    <w:top w:val="none" w:sz="0" w:space="0" w:color="auto"/>
                    <w:left w:val="none" w:sz="0" w:space="0" w:color="auto"/>
                    <w:bottom w:val="none" w:sz="0" w:space="0" w:color="auto"/>
                    <w:right w:val="none" w:sz="0" w:space="0" w:color="auto"/>
                  </w:divBdr>
                  <w:divsChild>
                    <w:div w:id="71900451">
                      <w:marLeft w:val="0"/>
                      <w:marRight w:val="0"/>
                      <w:marTop w:val="0"/>
                      <w:marBottom w:val="0"/>
                      <w:divBdr>
                        <w:top w:val="none" w:sz="0" w:space="0" w:color="auto"/>
                        <w:left w:val="none" w:sz="0" w:space="0" w:color="auto"/>
                        <w:bottom w:val="none" w:sz="0" w:space="0" w:color="auto"/>
                        <w:right w:val="none" w:sz="0" w:space="0" w:color="auto"/>
                      </w:divBdr>
                    </w:div>
                  </w:divsChild>
                </w:div>
                <w:div w:id="1674842988">
                  <w:marLeft w:val="0"/>
                  <w:marRight w:val="0"/>
                  <w:marTop w:val="0"/>
                  <w:marBottom w:val="0"/>
                  <w:divBdr>
                    <w:top w:val="none" w:sz="0" w:space="0" w:color="auto"/>
                    <w:left w:val="none" w:sz="0" w:space="0" w:color="auto"/>
                    <w:bottom w:val="none" w:sz="0" w:space="0" w:color="auto"/>
                    <w:right w:val="none" w:sz="0" w:space="0" w:color="auto"/>
                  </w:divBdr>
                  <w:divsChild>
                    <w:div w:id="335808765">
                      <w:marLeft w:val="0"/>
                      <w:marRight w:val="0"/>
                      <w:marTop w:val="0"/>
                      <w:marBottom w:val="0"/>
                      <w:divBdr>
                        <w:top w:val="none" w:sz="0" w:space="0" w:color="auto"/>
                        <w:left w:val="none" w:sz="0" w:space="0" w:color="auto"/>
                        <w:bottom w:val="none" w:sz="0" w:space="0" w:color="auto"/>
                        <w:right w:val="none" w:sz="0" w:space="0" w:color="auto"/>
                      </w:divBdr>
                    </w:div>
                  </w:divsChild>
                </w:div>
                <w:div w:id="1694652510">
                  <w:marLeft w:val="0"/>
                  <w:marRight w:val="0"/>
                  <w:marTop w:val="0"/>
                  <w:marBottom w:val="0"/>
                  <w:divBdr>
                    <w:top w:val="none" w:sz="0" w:space="0" w:color="auto"/>
                    <w:left w:val="none" w:sz="0" w:space="0" w:color="auto"/>
                    <w:bottom w:val="none" w:sz="0" w:space="0" w:color="auto"/>
                    <w:right w:val="none" w:sz="0" w:space="0" w:color="auto"/>
                  </w:divBdr>
                  <w:divsChild>
                    <w:div w:id="202407200">
                      <w:marLeft w:val="0"/>
                      <w:marRight w:val="0"/>
                      <w:marTop w:val="0"/>
                      <w:marBottom w:val="0"/>
                      <w:divBdr>
                        <w:top w:val="none" w:sz="0" w:space="0" w:color="auto"/>
                        <w:left w:val="none" w:sz="0" w:space="0" w:color="auto"/>
                        <w:bottom w:val="none" w:sz="0" w:space="0" w:color="auto"/>
                        <w:right w:val="none" w:sz="0" w:space="0" w:color="auto"/>
                      </w:divBdr>
                    </w:div>
                  </w:divsChild>
                </w:div>
                <w:div w:id="1698653446">
                  <w:marLeft w:val="0"/>
                  <w:marRight w:val="0"/>
                  <w:marTop w:val="0"/>
                  <w:marBottom w:val="0"/>
                  <w:divBdr>
                    <w:top w:val="none" w:sz="0" w:space="0" w:color="auto"/>
                    <w:left w:val="none" w:sz="0" w:space="0" w:color="auto"/>
                    <w:bottom w:val="none" w:sz="0" w:space="0" w:color="auto"/>
                    <w:right w:val="none" w:sz="0" w:space="0" w:color="auto"/>
                  </w:divBdr>
                  <w:divsChild>
                    <w:div w:id="1749615165">
                      <w:marLeft w:val="0"/>
                      <w:marRight w:val="0"/>
                      <w:marTop w:val="0"/>
                      <w:marBottom w:val="0"/>
                      <w:divBdr>
                        <w:top w:val="none" w:sz="0" w:space="0" w:color="auto"/>
                        <w:left w:val="none" w:sz="0" w:space="0" w:color="auto"/>
                        <w:bottom w:val="none" w:sz="0" w:space="0" w:color="auto"/>
                        <w:right w:val="none" w:sz="0" w:space="0" w:color="auto"/>
                      </w:divBdr>
                    </w:div>
                  </w:divsChild>
                </w:div>
                <w:div w:id="1701662262">
                  <w:marLeft w:val="0"/>
                  <w:marRight w:val="0"/>
                  <w:marTop w:val="0"/>
                  <w:marBottom w:val="0"/>
                  <w:divBdr>
                    <w:top w:val="none" w:sz="0" w:space="0" w:color="auto"/>
                    <w:left w:val="none" w:sz="0" w:space="0" w:color="auto"/>
                    <w:bottom w:val="none" w:sz="0" w:space="0" w:color="auto"/>
                    <w:right w:val="none" w:sz="0" w:space="0" w:color="auto"/>
                  </w:divBdr>
                  <w:divsChild>
                    <w:div w:id="1154447338">
                      <w:marLeft w:val="0"/>
                      <w:marRight w:val="0"/>
                      <w:marTop w:val="0"/>
                      <w:marBottom w:val="0"/>
                      <w:divBdr>
                        <w:top w:val="none" w:sz="0" w:space="0" w:color="auto"/>
                        <w:left w:val="none" w:sz="0" w:space="0" w:color="auto"/>
                        <w:bottom w:val="none" w:sz="0" w:space="0" w:color="auto"/>
                        <w:right w:val="none" w:sz="0" w:space="0" w:color="auto"/>
                      </w:divBdr>
                    </w:div>
                  </w:divsChild>
                </w:div>
                <w:div w:id="1709913515">
                  <w:marLeft w:val="0"/>
                  <w:marRight w:val="0"/>
                  <w:marTop w:val="0"/>
                  <w:marBottom w:val="0"/>
                  <w:divBdr>
                    <w:top w:val="none" w:sz="0" w:space="0" w:color="auto"/>
                    <w:left w:val="none" w:sz="0" w:space="0" w:color="auto"/>
                    <w:bottom w:val="none" w:sz="0" w:space="0" w:color="auto"/>
                    <w:right w:val="none" w:sz="0" w:space="0" w:color="auto"/>
                  </w:divBdr>
                  <w:divsChild>
                    <w:div w:id="166756230">
                      <w:marLeft w:val="0"/>
                      <w:marRight w:val="0"/>
                      <w:marTop w:val="0"/>
                      <w:marBottom w:val="0"/>
                      <w:divBdr>
                        <w:top w:val="none" w:sz="0" w:space="0" w:color="auto"/>
                        <w:left w:val="none" w:sz="0" w:space="0" w:color="auto"/>
                        <w:bottom w:val="none" w:sz="0" w:space="0" w:color="auto"/>
                        <w:right w:val="none" w:sz="0" w:space="0" w:color="auto"/>
                      </w:divBdr>
                    </w:div>
                  </w:divsChild>
                </w:div>
                <w:div w:id="1717390025">
                  <w:marLeft w:val="0"/>
                  <w:marRight w:val="0"/>
                  <w:marTop w:val="0"/>
                  <w:marBottom w:val="0"/>
                  <w:divBdr>
                    <w:top w:val="none" w:sz="0" w:space="0" w:color="auto"/>
                    <w:left w:val="none" w:sz="0" w:space="0" w:color="auto"/>
                    <w:bottom w:val="none" w:sz="0" w:space="0" w:color="auto"/>
                    <w:right w:val="none" w:sz="0" w:space="0" w:color="auto"/>
                  </w:divBdr>
                  <w:divsChild>
                    <w:div w:id="451829589">
                      <w:marLeft w:val="0"/>
                      <w:marRight w:val="0"/>
                      <w:marTop w:val="0"/>
                      <w:marBottom w:val="0"/>
                      <w:divBdr>
                        <w:top w:val="none" w:sz="0" w:space="0" w:color="auto"/>
                        <w:left w:val="none" w:sz="0" w:space="0" w:color="auto"/>
                        <w:bottom w:val="none" w:sz="0" w:space="0" w:color="auto"/>
                        <w:right w:val="none" w:sz="0" w:space="0" w:color="auto"/>
                      </w:divBdr>
                    </w:div>
                  </w:divsChild>
                </w:div>
                <w:div w:id="1756129858">
                  <w:marLeft w:val="0"/>
                  <w:marRight w:val="0"/>
                  <w:marTop w:val="0"/>
                  <w:marBottom w:val="0"/>
                  <w:divBdr>
                    <w:top w:val="none" w:sz="0" w:space="0" w:color="auto"/>
                    <w:left w:val="none" w:sz="0" w:space="0" w:color="auto"/>
                    <w:bottom w:val="none" w:sz="0" w:space="0" w:color="auto"/>
                    <w:right w:val="none" w:sz="0" w:space="0" w:color="auto"/>
                  </w:divBdr>
                  <w:divsChild>
                    <w:div w:id="798914594">
                      <w:marLeft w:val="0"/>
                      <w:marRight w:val="0"/>
                      <w:marTop w:val="0"/>
                      <w:marBottom w:val="0"/>
                      <w:divBdr>
                        <w:top w:val="none" w:sz="0" w:space="0" w:color="auto"/>
                        <w:left w:val="none" w:sz="0" w:space="0" w:color="auto"/>
                        <w:bottom w:val="none" w:sz="0" w:space="0" w:color="auto"/>
                        <w:right w:val="none" w:sz="0" w:space="0" w:color="auto"/>
                      </w:divBdr>
                    </w:div>
                  </w:divsChild>
                </w:div>
                <w:div w:id="1788305967">
                  <w:marLeft w:val="0"/>
                  <w:marRight w:val="0"/>
                  <w:marTop w:val="0"/>
                  <w:marBottom w:val="0"/>
                  <w:divBdr>
                    <w:top w:val="none" w:sz="0" w:space="0" w:color="auto"/>
                    <w:left w:val="none" w:sz="0" w:space="0" w:color="auto"/>
                    <w:bottom w:val="none" w:sz="0" w:space="0" w:color="auto"/>
                    <w:right w:val="none" w:sz="0" w:space="0" w:color="auto"/>
                  </w:divBdr>
                  <w:divsChild>
                    <w:div w:id="1458721310">
                      <w:marLeft w:val="0"/>
                      <w:marRight w:val="0"/>
                      <w:marTop w:val="0"/>
                      <w:marBottom w:val="0"/>
                      <w:divBdr>
                        <w:top w:val="none" w:sz="0" w:space="0" w:color="auto"/>
                        <w:left w:val="none" w:sz="0" w:space="0" w:color="auto"/>
                        <w:bottom w:val="none" w:sz="0" w:space="0" w:color="auto"/>
                        <w:right w:val="none" w:sz="0" w:space="0" w:color="auto"/>
                      </w:divBdr>
                    </w:div>
                  </w:divsChild>
                </w:div>
                <w:div w:id="1822456630">
                  <w:marLeft w:val="0"/>
                  <w:marRight w:val="0"/>
                  <w:marTop w:val="0"/>
                  <w:marBottom w:val="0"/>
                  <w:divBdr>
                    <w:top w:val="none" w:sz="0" w:space="0" w:color="auto"/>
                    <w:left w:val="none" w:sz="0" w:space="0" w:color="auto"/>
                    <w:bottom w:val="none" w:sz="0" w:space="0" w:color="auto"/>
                    <w:right w:val="none" w:sz="0" w:space="0" w:color="auto"/>
                  </w:divBdr>
                  <w:divsChild>
                    <w:div w:id="509107229">
                      <w:marLeft w:val="0"/>
                      <w:marRight w:val="0"/>
                      <w:marTop w:val="0"/>
                      <w:marBottom w:val="0"/>
                      <w:divBdr>
                        <w:top w:val="none" w:sz="0" w:space="0" w:color="auto"/>
                        <w:left w:val="none" w:sz="0" w:space="0" w:color="auto"/>
                        <w:bottom w:val="none" w:sz="0" w:space="0" w:color="auto"/>
                        <w:right w:val="none" w:sz="0" w:space="0" w:color="auto"/>
                      </w:divBdr>
                    </w:div>
                  </w:divsChild>
                </w:div>
                <w:div w:id="1857041036">
                  <w:marLeft w:val="0"/>
                  <w:marRight w:val="0"/>
                  <w:marTop w:val="0"/>
                  <w:marBottom w:val="0"/>
                  <w:divBdr>
                    <w:top w:val="none" w:sz="0" w:space="0" w:color="auto"/>
                    <w:left w:val="none" w:sz="0" w:space="0" w:color="auto"/>
                    <w:bottom w:val="none" w:sz="0" w:space="0" w:color="auto"/>
                    <w:right w:val="none" w:sz="0" w:space="0" w:color="auto"/>
                  </w:divBdr>
                  <w:divsChild>
                    <w:div w:id="1420368607">
                      <w:marLeft w:val="0"/>
                      <w:marRight w:val="0"/>
                      <w:marTop w:val="0"/>
                      <w:marBottom w:val="0"/>
                      <w:divBdr>
                        <w:top w:val="none" w:sz="0" w:space="0" w:color="auto"/>
                        <w:left w:val="none" w:sz="0" w:space="0" w:color="auto"/>
                        <w:bottom w:val="none" w:sz="0" w:space="0" w:color="auto"/>
                        <w:right w:val="none" w:sz="0" w:space="0" w:color="auto"/>
                      </w:divBdr>
                    </w:div>
                  </w:divsChild>
                </w:div>
                <w:div w:id="1859342782">
                  <w:marLeft w:val="0"/>
                  <w:marRight w:val="0"/>
                  <w:marTop w:val="0"/>
                  <w:marBottom w:val="0"/>
                  <w:divBdr>
                    <w:top w:val="none" w:sz="0" w:space="0" w:color="auto"/>
                    <w:left w:val="none" w:sz="0" w:space="0" w:color="auto"/>
                    <w:bottom w:val="none" w:sz="0" w:space="0" w:color="auto"/>
                    <w:right w:val="none" w:sz="0" w:space="0" w:color="auto"/>
                  </w:divBdr>
                  <w:divsChild>
                    <w:div w:id="1812676335">
                      <w:marLeft w:val="0"/>
                      <w:marRight w:val="0"/>
                      <w:marTop w:val="0"/>
                      <w:marBottom w:val="0"/>
                      <w:divBdr>
                        <w:top w:val="none" w:sz="0" w:space="0" w:color="auto"/>
                        <w:left w:val="none" w:sz="0" w:space="0" w:color="auto"/>
                        <w:bottom w:val="none" w:sz="0" w:space="0" w:color="auto"/>
                        <w:right w:val="none" w:sz="0" w:space="0" w:color="auto"/>
                      </w:divBdr>
                    </w:div>
                  </w:divsChild>
                </w:div>
                <w:div w:id="1896314213">
                  <w:marLeft w:val="0"/>
                  <w:marRight w:val="0"/>
                  <w:marTop w:val="0"/>
                  <w:marBottom w:val="0"/>
                  <w:divBdr>
                    <w:top w:val="none" w:sz="0" w:space="0" w:color="auto"/>
                    <w:left w:val="none" w:sz="0" w:space="0" w:color="auto"/>
                    <w:bottom w:val="none" w:sz="0" w:space="0" w:color="auto"/>
                    <w:right w:val="none" w:sz="0" w:space="0" w:color="auto"/>
                  </w:divBdr>
                  <w:divsChild>
                    <w:div w:id="145247187">
                      <w:marLeft w:val="0"/>
                      <w:marRight w:val="0"/>
                      <w:marTop w:val="0"/>
                      <w:marBottom w:val="0"/>
                      <w:divBdr>
                        <w:top w:val="none" w:sz="0" w:space="0" w:color="auto"/>
                        <w:left w:val="none" w:sz="0" w:space="0" w:color="auto"/>
                        <w:bottom w:val="none" w:sz="0" w:space="0" w:color="auto"/>
                        <w:right w:val="none" w:sz="0" w:space="0" w:color="auto"/>
                      </w:divBdr>
                    </w:div>
                  </w:divsChild>
                </w:div>
                <w:div w:id="1902668478">
                  <w:marLeft w:val="0"/>
                  <w:marRight w:val="0"/>
                  <w:marTop w:val="0"/>
                  <w:marBottom w:val="0"/>
                  <w:divBdr>
                    <w:top w:val="none" w:sz="0" w:space="0" w:color="auto"/>
                    <w:left w:val="none" w:sz="0" w:space="0" w:color="auto"/>
                    <w:bottom w:val="none" w:sz="0" w:space="0" w:color="auto"/>
                    <w:right w:val="none" w:sz="0" w:space="0" w:color="auto"/>
                  </w:divBdr>
                  <w:divsChild>
                    <w:div w:id="864439164">
                      <w:marLeft w:val="0"/>
                      <w:marRight w:val="0"/>
                      <w:marTop w:val="0"/>
                      <w:marBottom w:val="0"/>
                      <w:divBdr>
                        <w:top w:val="none" w:sz="0" w:space="0" w:color="auto"/>
                        <w:left w:val="none" w:sz="0" w:space="0" w:color="auto"/>
                        <w:bottom w:val="none" w:sz="0" w:space="0" w:color="auto"/>
                        <w:right w:val="none" w:sz="0" w:space="0" w:color="auto"/>
                      </w:divBdr>
                    </w:div>
                  </w:divsChild>
                </w:div>
                <w:div w:id="1935093544">
                  <w:marLeft w:val="0"/>
                  <w:marRight w:val="0"/>
                  <w:marTop w:val="0"/>
                  <w:marBottom w:val="0"/>
                  <w:divBdr>
                    <w:top w:val="none" w:sz="0" w:space="0" w:color="auto"/>
                    <w:left w:val="none" w:sz="0" w:space="0" w:color="auto"/>
                    <w:bottom w:val="none" w:sz="0" w:space="0" w:color="auto"/>
                    <w:right w:val="none" w:sz="0" w:space="0" w:color="auto"/>
                  </w:divBdr>
                  <w:divsChild>
                    <w:div w:id="1013384012">
                      <w:marLeft w:val="0"/>
                      <w:marRight w:val="0"/>
                      <w:marTop w:val="0"/>
                      <w:marBottom w:val="0"/>
                      <w:divBdr>
                        <w:top w:val="none" w:sz="0" w:space="0" w:color="auto"/>
                        <w:left w:val="none" w:sz="0" w:space="0" w:color="auto"/>
                        <w:bottom w:val="none" w:sz="0" w:space="0" w:color="auto"/>
                        <w:right w:val="none" w:sz="0" w:space="0" w:color="auto"/>
                      </w:divBdr>
                    </w:div>
                  </w:divsChild>
                </w:div>
                <w:div w:id="1980989328">
                  <w:marLeft w:val="0"/>
                  <w:marRight w:val="0"/>
                  <w:marTop w:val="0"/>
                  <w:marBottom w:val="0"/>
                  <w:divBdr>
                    <w:top w:val="none" w:sz="0" w:space="0" w:color="auto"/>
                    <w:left w:val="none" w:sz="0" w:space="0" w:color="auto"/>
                    <w:bottom w:val="none" w:sz="0" w:space="0" w:color="auto"/>
                    <w:right w:val="none" w:sz="0" w:space="0" w:color="auto"/>
                  </w:divBdr>
                  <w:divsChild>
                    <w:div w:id="138546100">
                      <w:marLeft w:val="0"/>
                      <w:marRight w:val="0"/>
                      <w:marTop w:val="0"/>
                      <w:marBottom w:val="0"/>
                      <w:divBdr>
                        <w:top w:val="none" w:sz="0" w:space="0" w:color="auto"/>
                        <w:left w:val="none" w:sz="0" w:space="0" w:color="auto"/>
                        <w:bottom w:val="none" w:sz="0" w:space="0" w:color="auto"/>
                        <w:right w:val="none" w:sz="0" w:space="0" w:color="auto"/>
                      </w:divBdr>
                    </w:div>
                  </w:divsChild>
                </w:div>
                <w:div w:id="2034989047">
                  <w:marLeft w:val="0"/>
                  <w:marRight w:val="0"/>
                  <w:marTop w:val="0"/>
                  <w:marBottom w:val="0"/>
                  <w:divBdr>
                    <w:top w:val="none" w:sz="0" w:space="0" w:color="auto"/>
                    <w:left w:val="none" w:sz="0" w:space="0" w:color="auto"/>
                    <w:bottom w:val="none" w:sz="0" w:space="0" w:color="auto"/>
                    <w:right w:val="none" w:sz="0" w:space="0" w:color="auto"/>
                  </w:divBdr>
                  <w:divsChild>
                    <w:div w:id="217595528">
                      <w:marLeft w:val="0"/>
                      <w:marRight w:val="0"/>
                      <w:marTop w:val="0"/>
                      <w:marBottom w:val="0"/>
                      <w:divBdr>
                        <w:top w:val="none" w:sz="0" w:space="0" w:color="auto"/>
                        <w:left w:val="none" w:sz="0" w:space="0" w:color="auto"/>
                        <w:bottom w:val="none" w:sz="0" w:space="0" w:color="auto"/>
                        <w:right w:val="none" w:sz="0" w:space="0" w:color="auto"/>
                      </w:divBdr>
                    </w:div>
                  </w:divsChild>
                </w:div>
                <w:div w:id="2036424956">
                  <w:marLeft w:val="0"/>
                  <w:marRight w:val="0"/>
                  <w:marTop w:val="0"/>
                  <w:marBottom w:val="0"/>
                  <w:divBdr>
                    <w:top w:val="none" w:sz="0" w:space="0" w:color="auto"/>
                    <w:left w:val="none" w:sz="0" w:space="0" w:color="auto"/>
                    <w:bottom w:val="none" w:sz="0" w:space="0" w:color="auto"/>
                    <w:right w:val="none" w:sz="0" w:space="0" w:color="auto"/>
                  </w:divBdr>
                  <w:divsChild>
                    <w:div w:id="840395029">
                      <w:marLeft w:val="0"/>
                      <w:marRight w:val="0"/>
                      <w:marTop w:val="0"/>
                      <w:marBottom w:val="0"/>
                      <w:divBdr>
                        <w:top w:val="none" w:sz="0" w:space="0" w:color="auto"/>
                        <w:left w:val="none" w:sz="0" w:space="0" w:color="auto"/>
                        <w:bottom w:val="none" w:sz="0" w:space="0" w:color="auto"/>
                        <w:right w:val="none" w:sz="0" w:space="0" w:color="auto"/>
                      </w:divBdr>
                    </w:div>
                  </w:divsChild>
                </w:div>
                <w:div w:id="2039430801">
                  <w:marLeft w:val="0"/>
                  <w:marRight w:val="0"/>
                  <w:marTop w:val="0"/>
                  <w:marBottom w:val="0"/>
                  <w:divBdr>
                    <w:top w:val="none" w:sz="0" w:space="0" w:color="auto"/>
                    <w:left w:val="none" w:sz="0" w:space="0" w:color="auto"/>
                    <w:bottom w:val="none" w:sz="0" w:space="0" w:color="auto"/>
                    <w:right w:val="none" w:sz="0" w:space="0" w:color="auto"/>
                  </w:divBdr>
                  <w:divsChild>
                    <w:div w:id="1520972646">
                      <w:marLeft w:val="0"/>
                      <w:marRight w:val="0"/>
                      <w:marTop w:val="0"/>
                      <w:marBottom w:val="0"/>
                      <w:divBdr>
                        <w:top w:val="none" w:sz="0" w:space="0" w:color="auto"/>
                        <w:left w:val="none" w:sz="0" w:space="0" w:color="auto"/>
                        <w:bottom w:val="none" w:sz="0" w:space="0" w:color="auto"/>
                        <w:right w:val="none" w:sz="0" w:space="0" w:color="auto"/>
                      </w:divBdr>
                    </w:div>
                  </w:divsChild>
                </w:div>
                <w:div w:id="2057852269">
                  <w:marLeft w:val="0"/>
                  <w:marRight w:val="0"/>
                  <w:marTop w:val="0"/>
                  <w:marBottom w:val="0"/>
                  <w:divBdr>
                    <w:top w:val="none" w:sz="0" w:space="0" w:color="auto"/>
                    <w:left w:val="none" w:sz="0" w:space="0" w:color="auto"/>
                    <w:bottom w:val="none" w:sz="0" w:space="0" w:color="auto"/>
                    <w:right w:val="none" w:sz="0" w:space="0" w:color="auto"/>
                  </w:divBdr>
                  <w:divsChild>
                    <w:div w:id="102312252">
                      <w:marLeft w:val="0"/>
                      <w:marRight w:val="0"/>
                      <w:marTop w:val="0"/>
                      <w:marBottom w:val="0"/>
                      <w:divBdr>
                        <w:top w:val="none" w:sz="0" w:space="0" w:color="auto"/>
                        <w:left w:val="none" w:sz="0" w:space="0" w:color="auto"/>
                        <w:bottom w:val="none" w:sz="0" w:space="0" w:color="auto"/>
                        <w:right w:val="none" w:sz="0" w:space="0" w:color="auto"/>
                      </w:divBdr>
                    </w:div>
                    <w:div w:id="813445997">
                      <w:marLeft w:val="0"/>
                      <w:marRight w:val="0"/>
                      <w:marTop w:val="0"/>
                      <w:marBottom w:val="0"/>
                      <w:divBdr>
                        <w:top w:val="none" w:sz="0" w:space="0" w:color="auto"/>
                        <w:left w:val="none" w:sz="0" w:space="0" w:color="auto"/>
                        <w:bottom w:val="none" w:sz="0" w:space="0" w:color="auto"/>
                        <w:right w:val="none" w:sz="0" w:space="0" w:color="auto"/>
                      </w:divBdr>
                    </w:div>
                  </w:divsChild>
                </w:div>
                <w:div w:id="2078899194">
                  <w:marLeft w:val="0"/>
                  <w:marRight w:val="0"/>
                  <w:marTop w:val="0"/>
                  <w:marBottom w:val="0"/>
                  <w:divBdr>
                    <w:top w:val="none" w:sz="0" w:space="0" w:color="auto"/>
                    <w:left w:val="none" w:sz="0" w:space="0" w:color="auto"/>
                    <w:bottom w:val="none" w:sz="0" w:space="0" w:color="auto"/>
                    <w:right w:val="none" w:sz="0" w:space="0" w:color="auto"/>
                  </w:divBdr>
                  <w:divsChild>
                    <w:div w:id="1769697234">
                      <w:marLeft w:val="0"/>
                      <w:marRight w:val="0"/>
                      <w:marTop w:val="0"/>
                      <w:marBottom w:val="0"/>
                      <w:divBdr>
                        <w:top w:val="none" w:sz="0" w:space="0" w:color="auto"/>
                        <w:left w:val="none" w:sz="0" w:space="0" w:color="auto"/>
                        <w:bottom w:val="none" w:sz="0" w:space="0" w:color="auto"/>
                        <w:right w:val="none" w:sz="0" w:space="0" w:color="auto"/>
                      </w:divBdr>
                    </w:div>
                  </w:divsChild>
                </w:div>
                <w:div w:id="2135444852">
                  <w:marLeft w:val="0"/>
                  <w:marRight w:val="0"/>
                  <w:marTop w:val="0"/>
                  <w:marBottom w:val="0"/>
                  <w:divBdr>
                    <w:top w:val="none" w:sz="0" w:space="0" w:color="auto"/>
                    <w:left w:val="none" w:sz="0" w:space="0" w:color="auto"/>
                    <w:bottom w:val="none" w:sz="0" w:space="0" w:color="auto"/>
                    <w:right w:val="none" w:sz="0" w:space="0" w:color="auto"/>
                  </w:divBdr>
                  <w:divsChild>
                    <w:div w:id="767971891">
                      <w:marLeft w:val="0"/>
                      <w:marRight w:val="0"/>
                      <w:marTop w:val="0"/>
                      <w:marBottom w:val="0"/>
                      <w:divBdr>
                        <w:top w:val="none" w:sz="0" w:space="0" w:color="auto"/>
                        <w:left w:val="none" w:sz="0" w:space="0" w:color="auto"/>
                        <w:bottom w:val="none" w:sz="0" w:space="0" w:color="auto"/>
                        <w:right w:val="none" w:sz="0" w:space="0" w:color="auto"/>
                      </w:divBdr>
                    </w:div>
                  </w:divsChild>
                </w:div>
                <w:div w:id="2137093789">
                  <w:marLeft w:val="0"/>
                  <w:marRight w:val="0"/>
                  <w:marTop w:val="0"/>
                  <w:marBottom w:val="0"/>
                  <w:divBdr>
                    <w:top w:val="none" w:sz="0" w:space="0" w:color="auto"/>
                    <w:left w:val="none" w:sz="0" w:space="0" w:color="auto"/>
                    <w:bottom w:val="none" w:sz="0" w:space="0" w:color="auto"/>
                    <w:right w:val="none" w:sz="0" w:space="0" w:color="auto"/>
                  </w:divBdr>
                  <w:divsChild>
                    <w:div w:id="1323311974">
                      <w:marLeft w:val="0"/>
                      <w:marRight w:val="0"/>
                      <w:marTop w:val="0"/>
                      <w:marBottom w:val="0"/>
                      <w:divBdr>
                        <w:top w:val="none" w:sz="0" w:space="0" w:color="auto"/>
                        <w:left w:val="none" w:sz="0" w:space="0" w:color="auto"/>
                        <w:bottom w:val="none" w:sz="0" w:space="0" w:color="auto"/>
                        <w:right w:val="none" w:sz="0" w:space="0" w:color="auto"/>
                      </w:divBdr>
                    </w:div>
                  </w:divsChild>
                </w:div>
                <w:div w:id="2138638957">
                  <w:marLeft w:val="0"/>
                  <w:marRight w:val="0"/>
                  <w:marTop w:val="0"/>
                  <w:marBottom w:val="0"/>
                  <w:divBdr>
                    <w:top w:val="none" w:sz="0" w:space="0" w:color="auto"/>
                    <w:left w:val="none" w:sz="0" w:space="0" w:color="auto"/>
                    <w:bottom w:val="none" w:sz="0" w:space="0" w:color="auto"/>
                    <w:right w:val="none" w:sz="0" w:space="0" w:color="auto"/>
                  </w:divBdr>
                  <w:divsChild>
                    <w:div w:id="189504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375757">
          <w:marLeft w:val="0"/>
          <w:marRight w:val="0"/>
          <w:marTop w:val="0"/>
          <w:marBottom w:val="0"/>
          <w:divBdr>
            <w:top w:val="none" w:sz="0" w:space="0" w:color="auto"/>
            <w:left w:val="none" w:sz="0" w:space="0" w:color="auto"/>
            <w:bottom w:val="none" w:sz="0" w:space="0" w:color="auto"/>
            <w:right w:val="none" w:sz="0" w:space="0" w:color="auto"/>
          </w:divBdr>
        </w:div>
        <w:div w:id="1908106777">
          <w:marLeft w:val="0"/>
          <w:marRight w:val="0"/>
          <w:marTop w:val="0"/>
          <w:marBottom w:val="0"/>
          <w:divBdr>
            <w:top w:val="none" w:sz="0" w:space="0" w:color="auto"/>
            <w:left w:val="none" w:sz="0" w:space="0" w:color="auto"/>
            <w:bottom w:val="none" w:sz="0" w:space="0" w:color="auto"/>
            <w:right w:val="none" w:sz="0" w:space="0" w:color="auto"/>
          </w:divBdr>
        </w:div>
        <w:div w:id="2134980136">
          <w:marLeft w:val="0"/>
          <w:marRight w:val="0"/>
          <w:marTop w:val="0"/>
          <w:marBottom w:val="0"/>
          <w:divBdr>
            <w:top w:val="none" w:sz="0" w:space="0" w:color="auto"/>
            <w:left w:val="none" w:sz="0" w:space="0" w:color="auto"/>
            <w:bottom w:val="none" w:sz="0" w:space="0" w:color="auto"/>
            <w:right w:val="none" w:sz="0" w:space="0" w:color="auto"/>
          </w:divBdr>
        </w:div>
      </w:divsChild>
    </w:div>
    <w:div w:id="449515915">
      <w:bodyDiv w:val="1"/>
      <w:marLeft w:val="0"/>
      <w:marRight w:val="0"/>
      <w:marTop w:val="0"/>
      <w:marBottom w:val="0"/>
      <w:divBdr>
        <w:top w:val="none" w:sz="0" w:space="0" w:color="auto"/>
        <w:left w:val="none" w:sz="0" w:space="0" w:color="auto"/>
        <w:bottom w:val="none" w:sz="0" w:space="0" w:color="auto"/>
        <w:right w:val="none" w:sz="0" w:space="0" w:color="auto"/>
      </w:divBdr>
    </w:div>
    <w:div w:id="726145557">
      <w:bodyDiv w:val="1"/>
      <w:marLeft w:val="0"/>
      <w:marRight w:val="0"/>
      <w:marTop w:val="0"/>
      <w:marBottom w:val="0"/>
      <w:divBdr>
        <w:top w:val="none" w:sz="0" w:space="0" w:color="auto"/>
        <w:left w:val="none" w:sz="0" w:space="0" w:color="auto"/>
        <w:bottom w:val="none" w:sz="0" w:space="0" w:color="auto"/>
        <w:right w:val="none" w:sz="0" w:space="0" w:color="auto"/>
      </w:divBdr>
      <w:divsChild>
        <w:div w:id="293414993">
          <w:marLeft w:val="0"/>
          <w:marRight w:val="0"/>
          <w:marTop w:val="0"/>
          <w:marBottom w:val="0"/>
          <w:divBdr>
            <w:top w:val="none" w:sz="0" w:space="0" w:color="auto"/>
            <w:left w:val="none" w:sz="0" w:space="0" w:color="auto"/>
            <w:bottom w:val="none" w:sz="0" w:space="0" w:color="auto"/>
            <w:right w:val="none" w:sz="0" w:space="0" w:color="auto"/>
          </w:divBdr>
        </w:div>
        <w:div w:id="419522074">
          <w:marLeft w:val="0"/>
          <w:marRight w:val="0"/>
          <w:marTop w:val="0"/>
          <w:marBottom w:val="0"/>
          <w:divBdr>
            <w:top w:val="none" w:sz="0" w:space="0" w:color="auto"/>
            <w:left w:val="none" w:sz="0" w:space="0" w:color="auto"/>
            <w:bottom w:val="none" w:sz="0" w:space="0" w:color="auto"/>
            <w:right w:val="none" w:sz="0" w:space="0" w:color="auto"/>
          </w:divBdr>
        </w:div>
        <w:div w:id="705182756">
          <w:marLeft w:val="0"/>
          <w:marRight w:val="0"/>
          <w:marTop w:val="0"/>
          <w:marBottom w:val="0"/>
          <w:divBdr>
            <w:top w:val="none" w:sz="0" w:space="0" w:color="auto"/>
            <w:left w:val="none" w:sz="0" w:space="0" w:color="auto"/>
            <w:bottom w:val="none" w:sz="0" w:space="0" w:color="auto"/>
            <w:right w:val="none" w:sz="0" w:space="0" w:color="auto"/>
          </w:divBdr>
        </w:div>
        <w:div w:id="1009523395">
          <w:marLeft w:val="0"/>
          <w:marRight w:val="0"/>
          <w:marTop w:val="0"/>
          <w:marBottom w:val="0"/>
          <w:divBdr>
            <w:top w:val="none" w:sz="0" w:space="0" w:color="auto"/>
            <w:left w:val="none" w:sz="0" w:space="0" w:color="auto"/>
            <w:bottom w:val="none" w:sz="0" w:space="0" w:color="auto"/>
            <w:right w:val="none" w:sz="0" w:space="0" w:color="auto"/>
          </w:divBdr>
        </w:div>
        <w:div w:id="1255288806">
          <w:marLeft w:val="0"/>
          <w:marRight w:val="0"/>
          <w:marTop w:val="0"/>
          <w:marBottom w:val="0"/>
          <w:divBdr>
            <w:top w:val="none" w:sz="0" w:space="0" w:color="auto"/>
            <w:left w:val="none" w:sz="0" w:space="0" w:color="auto"/>
            <w:bottom w:val="none" w:sz="0" w:space="0" w:color="auto"/>
            <w:right w:val="none" w:sz="0" w:space="0" w:color="auto"/>
          </w:divBdr>
        </w:div>
        <w:div w:id="2045592661">
          <w:marLeft w:val="0"/>
          <w:marRight w:val="0"/>
          <w:marTop w:val="0"/>
          <w:marBottom w:val="0"/>
          <w:divBdr>
            <w:top w:val="none" w:sz="0" w:space="0" w:color="auto"/>
            <w:left w:val="none" w:sz="0" w:space="0" w:color="auto"/>
            <w:bottom w:val="none" w:sz="0" w:space="0" w:color="auto"/>
            <w:right w:val="none" w:sz="0" w:space="0" w:color="auto"/>
          </w:divBdr>
        </w:div>
      </w:divsChild>
    </w:div>
    <w:div w:id="735055832">
      <w:bodyDiv w:val="1"/>
      <w:marLeft w:val="0"/>
      <w:marRight w:val="0"/>
      <w:marTop w:val="0"/>
      <w:marBottom w:val="0"/>
      <w:divBdr>
        <w:top w:val="none" w:sz="0" w:space="0" w:color="auto"/>
        <w:left w:val="none" w:sz="0" w:space="0" w:color="auto"/>
        <w:bottom w:val="none" w:sz="0" w:space="0" w:color="auto"/>
        <w:right w:val="none" w:sz="0" w:space="0" w:color="auto"/>
      </w:divBdr>
      <w:divsChild>
        <w:div w:id="115030134">
          <w:marLeft w:val="0"/>
          <w:marRight w:val="0"/>
          <w:marTop w:val="0"/>
          <w:marBottom w:val="0"/>
          <w:divBdr>
            <w:top w:val="none" w:sz="0" w:space="0" w:color="auto"/>
            <w:left w:val="none" w:sz="0" w:space="0" w:color="auto"/>
            <w:bottom w:val="none" w:sz="0" w:space="0" w:color="auto"/>
            <w:right w:val="none" w:sz="0" w:space="0" w:color="auto"/>
          </w:divBdr>
        </w:div>
        <w:div w:id="337584305">
          <w:marLeft w:val="0"/>
          <w:marRight w:val="0"/>
          <w:marTop w:val="0"/>
          <w:marBottom w:val="0"/>
          <w:divBdr>
            <w:top w:val="none" w:sz="0" w:space="0" w:color="auto"/>
            <w:left w:val="none" w:sz="0" w:space="0" w:color="auto"/>
            <w:bottom w:val="none" w:sz="0" w:space="0" w:color="auto"/>
            <w:right w:val="none" w:sz="0" w:space="0" w:color="auto"/>
          </w:divBdr>
        </w:div>
        <w:div w:id="707219212">
          <w:marLeft w:val="0"/>
          <w:marRight w:val="0"/>
          <w:marTop w:val="0"/>
          <w:marBottom w:val="0"/>
          <w:divBdr>
            <w:top w:val="none" w:sz="0" w:space="0" w:color="auto"/>
            <w:left w:val="none" w:sz="0" w:space="0" w:color="auto"/>
            <w:bottom w:val="none" w:sz="0" w:space="0" w:color="auto"/>
            <w:right w:val="none" w:sz="0" w:space="0" w:color="auto"/>
          </w:divBdr>
        </w:div>
        <w:div w:id="942541986">
          <w:marLeft w:val="0"/>
          <w:marRight w:val="0"/>
          <w:marTop w:val="0"/>
          <w:marBottom w:val="0"/>
          <w:divBdr>
            <w:top w:val="none" w:sz="0" w:space="0" w:color="auto"/>
            <w:left w:val="none" w:sz="0" w:space="0" w:color="auto"/>
            <w:bottom w:val="none" w:sz="0" w:space="0" w:color="auto"/>
            <w:right w:val="none" w:sz="0" w:space="0" w:color="auto"/>
          </w:divBdr>
        </w:div>
        <w:div w:id="965740697">
          <w:marLeft w:val="0"/>
          <w:marRight w:val="0"/>
          <w:marTop w:val="0"/>
          <w:marBottom w:val="0"/>
          <w:divBdr>
            <w:top w:val="none" w:sz="0" w:space="0" w:color="auto"/>
            <w:left w:val="none" w:sz="0" w:space="0" w:color="auto"/>
            <w:bottom w:val="none" w:sz="0" w:space="0" w:color="auto"/>
            <w:right w:val="none" w:sz="0" w:space="0" w:color="auto"/>
          </w:divBdr>
        </w:div>
        <w:div w:id="1020812352">
          <w:marLeft w:val="0"/>
          <w:marRight w:val="0"/>
          <w:marTop w:val="0"/>
          <w:marBottom w:val="0"/>
          <w:divBdr>
            <w:top w:val="none" w:sz="0" w:space="0" w:color="auto"/>
            <w:left w:val="none" w:sz="0" w:space="0" w:color="auto"/>
            <w:bottom w:val="none" w:sz="0" w:space="0" w:color="auto"/>
            <w:right w:val="none" w:sz="0" w:space="0" w:color="auto"/>
          </w:divBdr>
        </w:div>
        <w:div w:id="1429619475">
          <w:marLeft w:val="0"/>
          <w:marRight w:val="0"/>
          <w:marTop w:val="0"/>
          <w:marBottom w:val="0"/>
          <w:divBdr>
            <w:top w:val="none" w:sz="0" w:space="0" w:color="auto"/>
            <w:left w:val="none" w:sz="0" w:space="0" w:color="auto"/>
            <w:bottom w:val="none" w:sz="0" w:space="0" w:color="auto"/>
            <w:right w:val="none" w:sz="0" w:space="0" w:color="auto"/>
          </w:divBdr>
        </w:div>
        <w:div w:id="1516076605">
          <w:marLeft w:val="0"/>
          <w:marRight w:val="0"/>
          <w:marTop w:val="0"/>
          <w:marBottom w:val="0"/>
          <w:divBdr>
            <w:top w:val="none" w:sz="0" w:space="0" w:color="auto"/>
            <w:left w:val="none" w:sz="0" w:space="0" w:color="auto"/>
            <w:bottom w:val="none" w:sz="0" w:space="0" w:color="auto"/>
            <w:right w:val="none" w:sz="0" w:space="0" w:color="auto"/>
          </w:divBdr>
        </w:div>
        <w:div w:id="1520699249">
          <w:marLeft w:val="0"/>
          <w:marRight w:val="0"/>
          <w:marTop w:val="0"/>
          <w:marBottom w:val="0"/>
          <w:divBdr>
            <w:top w:val="none" w:sz="0" w:space="0" w:color="auto"/>
            <w:left w:val="none" w:sz="0" w:space="0" w:color="auto"/>
            <w:bottom w:val="none" w:sz="0" w:space="0" w:color="auto"/>
            <w:right w:val="none" w:sz="0" w:space="0" w:color="auto"/>
          </w:divBdr>
        </w:div>
        <w:div w:id="1690329053">
          <w:marLeft w:val="0"/>
          <w:marRight w:val="0"/>
          <w:marTop w:val="0"/>
          <w:marBottom w:val="0"/>
          <w:divBdr>
            <w:top w:val="none" w:sz="0" w:space="0" w:color="auto"/>
            <w:left w:val="none" w:sz="0" w:space="0" w:color="auto"/>
            <w:bottom w:val="none" w:sz="0" w:space="0" w:color="auto"/>
            <w:right w:val="none" w:sz="0" w:space="0" w:color="auto"/>
          </w:divBdr>
        </w:div>
        <w:div w:id="2095777817">
          <w:marLeft w:val="0"/>
          <w:marRight w:val="0"/>
          <w:marTop w:val="0"/>
          <w:marBottom w:val="0"/>
          <w:divBdr>
            <w:top w:val="none" w:sz="0" w:space="0" w:color="auto"/>
            <w:left w:val="none" w:sz="0" w:space="0" w:color="auto"/>
            <w:bottom w:val="none" w:sz="0" w:space="0" w:color="auto"/>
            <w:right w:val="none" w:sz="0" w:space="0" w:color="auto"/>
          </w:divBdr>
        </w:div>
      </w:divsChild>
    </w:div>
    <w:div w:id="864709046">
      <w:bodyDiv w:val="1"/>
      <w:marLeft w:val="0"/>
      <w:marRight w:val="0"/>
      <w:marTop w:val="0"/>
      <w:marBottom w:val="0"/>
      <w:divBdr>
        <w:top w:val="none" w:sz="0" w:space="0" w:color="auto"/>
        <w:left w:val="none" w:sz="0" w:space="0" w:color="auto"/>
        <w:bottom w:val="none" w:sz="0" w:space="0" w:color="auto"/>
        <w:right w:val="none" w:sz="0" w:space="0" w:color="auto"/>
      </w:divBdr>
      <w:divsChild>
        <w:div w:id="36586108">
          <w:marLeft w:val="0"/>
          <w:marRight w:val="0"/>
          <w:marTop w:val="0"/>
          <w:marBottom w:val="0"/>
          <w:divBdr>
            <w:top w:val="none" w:sz="0" w:space="0" w:color="auto"/>
            <w:left w:val="none" w:sz="0" w:space="0" w:color="auto"/>
            <w:bottom w:val="none" w:sz="0" w:space="0" w:color="auto"/>
            <w:right w:val="none" w:sz="0" w:space="0" w:color="auto"/>
          </w:divBdr>
        </w:div>
        <w:div w:id="217939326">
          <w:marLeft w:val="0"/>
          <w:marRight w:val="0"/>
          <w:marTop w:val="0"/>
          <w:marBottom w:val="0"/>
          <w:divBdr>
            <w:top w:val="none" w:sz="0" w:space="0" w:color="auto"/>
            <w:left w:val="none" w:sz="0" w:space="0" w:color="auto"/>
            <w:bottom w:val="none" w:sz="0" w:space="0" w:color="auto"/>
            <w:right w:val="none" w:sz="0" w:space="0" w:color="auto"/>
          </w:divBdr>
        </w:div>
        <w:div w:id="408432573">
          <w:marLeft w:val="0"/>
          <w:marRight w:val="0"/>
          <w:marTop w:val="0"/>
          <w:marBottom w:val="0"/>
          <w:divBdr>
            <w:top w:val="none" w:sz="0" w:space="0" w:color="auto"/>
            <w:left w:val="none" w:sz="0" w:space="0" w:color="auto"/>
            <w:bottom w:val="none" w:sz="0" w:space="0" w:color="auto"/>
            <w:right w:val="none" w:sz="0" w:space="0" w:color="auto"/>
          </w:divBdr>
        </w:div>
        <w:div w:id="496314136">
          <w:marLeft w:val="0"/>
          <w:marRight w:val="0"/>
          <w:marTop w:val="0"/>
          <w:marBottom w:val="0"/>
          <w:divBdr>
            <w:top w:val="none" w:sz="0" w:space="0" w:color="auto"/>
            <w:left w:val="none" w:sz="0" w:space="0" w:color="auto"/>
            <w:bottom w:val="none" w:sz="0" w:space="0" w:color="auto"/>
            <w:right w:val="none" w:sz="0" w:space="0" w:color="auto"/>
          </w:divBdr>
        </w:div>
        <w:div w:id="1148471281">
          <w:marLeft w:val="0"/>
          <w:marRight w:val="0"/>
          <w:marTop w:val="0"/>
          <w:marBottom w:val="0"/>
          <w:divBdr>
            <w:top w:val="none" w:sz="0" w:space="0" w:color="auto"/>
            <w:left w:val="none" w:sz="0" w:space="0" w:color="auto"/>
            <w:bottom w:val="none" w:sz="0" w:space="0" w:color="auto"/>
            <w:right w:val="none" w:sz="0" w:space="0" w:color="auto"/>
          </w:divBdr>
        </w:div>
        <w:div w:id="1337148088">
          <w:marLeft w:val="0"/>
          <w:marRight w:val="0"/>
          <w:marTop w:val="0"/>
          <w:marBottom w:val="0"/>
          <w:divBdr>
            <w:top w:val="none" w:sz="0" w:space="0" w:color="auto"/>
            <w:left w:val="none" w:sz="0" w:space="0" w:color="auto"/>
            <w:bottom w:val="none" w:sz="0" w:space="0" w:color="auto"/>
            <w:right w:val="none" w:sz="0" w:space="0" w:color="auto"/>
          </w:divBdr>
        </w:div>
        <w:div w:id="1796751623">
          <w:marLeft w:val="0"/>
          <w:marRight w:val="0"/>
          <w:marTop w:val="0"/>
          <w:marBottom w:val="0"/>
          <w:divBdr>
            <w:top w:val="none" w:sz="0" w:space="0" w:color="auto"/>
            <w:left w:val="none" w:sz="0" w:space="0" w:color="auto"/>
            <w:bottom w:val="none" w:sz="0" w:space="0" w:color="auto"/>
            <w:right w:val="none" w:sz="0" w:space="0" w:color="auto"/>
          </w:divBdr>
        </w:div>
      </w:divsChild>
    </w:div>
    <w:div w:id="916789700">
      <w:bodyDiv w:val="1"/>
      <w:marLeft w:val="0"/>
      <w:marRight w:val="0"/>
      <w:marTop w:val="0"/>
      <w:marBottom w:val="0"/>
      <w:divBdr>
        <w:top w:val="none" w:sz="0" w:space="0" w:color="auto"/>
        <w:left w:val="none" w:sz="0" w:space="0" w:color="auto"/>
        <w:bottom w:val="none" w:sz="0" w:space="0" w:color="auto"/>
        <w:right w:val="none" w:sz="0" w:space="0" w:color="auto"/>
      </w:divBdr>
      <w:divsChild>
        <w:div w:id="163935195">
          <w:marLeft w:val="0"/>
          <w:marRight w:val="0"/>
          <w:marTop w:val="0"/>
          <w:marBottom w:val="0"/>
          <w:divBdr>
            <w:top w:val="none" w:sz="0" w:space="0" w:color="auto"/>
            <w:left w:val="none" w:sz="0" w:space="0" w:color="auto"/>
            <w:bottom w:val="none" w:sz="0" w:space="0" w:color="auto"/>
            <w:right w:val="none" w:sz="0" w:space="0" w:color="auto"/>
          </w:divBdr>
        </w:div>
        <w:div w:id="324475543">
          <w:marLeft w:val="0"/>
          <w:marRight w:val="0"/>
          <w:marTop w:val="0"/>
          <w:marBottom w:val="0"/>
          <w:divBdr>
            <w:top w:val="none" w:sz="0" w:space="0" w:color="auto"/>
            <w:left w:val="none" w:sz="0" w:space="0" w:color="auto"/>
            <w:bottom w:val="none" w:sz="0" w:space="0" w:color="auto"/>
            <w:right w:val="none" w:sz="0" w:space="0" w:color="auto"/>
          </w:divBdr>
        </w:div>
        <w:div w:id="703558860">
          <w:marLeft w:val="0"/>
          <w:marRight w:val="0"/>
          <w:marTop w:val="0"/>
          <w:marBottom w:val="0"/>
          <w:divBdr>
            <w:top w:val="none" w:sz="0" w:space="0" w:color="auto"/>
            <w:left w:val="none" w:sz="0" w:space="0" w:color="auto"/>
            <w:bottom w:val="none" w:sz="0" w:space="0" w:color="auto"/>
            <w:right w:val="none" w:sz="0" w:space="0" w:color="auto"/>
          </w:divBdr>
        </w:div>
        <w:div w:id="1331786625">
          <w:marLeft w:val="0"/>
          <w:marRight w:val="0"/>
          <w:marTop w:val="0"/>
          <w:marBottom w:val="0"/>
          <w:divBdr>
            <w:top w:val="none" w:sz="0" w:space="0" w:color="auto"/>
            <w:left w:val="none" w:sz="0" w:space="0" w:color="auto"/>
            <w:bottom w:val="none" w:sz="0" w:space="0" w:color="auto"/>
            <w:right w:val="none" w:sz="0" w:space="0" w:color="auto"/>
          </w:divBdr>
        </w:div>
      </w:divsChild>
    </w:div>
    <w:div w:id="960459245">
      <w:bodyDiv w:val="1"/>
      <w:marLeft w:val="0"/>
      <w:marRight w:val="0"/>
      <w:marTop w:val="0"/>
      <w:marBottom w:val="0"/>
      <w:divBdr>
        <w:top w:val="none" w:sz="0" w:space="0" w:color="auto"/>
        <w:left w:val="none" w:sz="0" w:space="0" w:color="auto"/>
        <w:bottom w:val="none" w:sz="0" w:space="0" w:color="auto"/>
        <w:right w:val="none" w:sz="0" w:space="0" w:color="auto"/>
      </w:divBdr>
      <w:divsChild>
        <w:div w:id="354234973">
          <w:marLeft w:val="0"/>
          <w:marRight w:val="0"/>
          <w:marTop w:val="0"/>
          <w:marBottom w:val="0"/>
          <w:divBdr>
            <w:top w:val="none" w:sz="0" w:space="0" w:color="auto"/>
            <w:left w:val="none" w:sz="0" w:space="0" w:color="auto"/>
            <w:bottom w:val="none" w:sz="0" w:space="0" w:color="auto"/>
            <w:right w:val="none" w:sz="0" w:space="0" w:color="auto"/>
          </w:divBdr>
        </w:div>
        <w:div w:id="2118407027">
          <w:marLeft w:val="0"/>
          <w:marRight w:val="0"/>
          <w:marTop w:val="0"/>
          <w:marBottom w:val="0"/>
          <w:divBdr>
            <w:top w:val="none" w:sz="0" w:space="0" w:color="auto"/>
            <w:left w:val="none" w:sz="0" w:space="0" w:color="auto"/>
            <w:bottom w:val="none" w:sz="0" w:space="0" w:color="auto"/>
            <w:right w:val="none" w:sz="0" w:space="0" w:color="auto"/>
          </w:divBdr>
        </w:div>
      </w:divsChild>
    </w:div>
    <w:div w:id="1030033100">
      <w:bodyDiv w:val="1"/>
      <w:marLeft w:val="0"/>
      <w:marRight w:val="0"/>
      <w:marTop w:val="0"/>
      <w:marBottom w:val="0"/>
      <w:divBdr>
        <w:top w:val="none" w:sz="0" w:space="0" w:color="auto"/>
        <w:left w:val="none" w:sz="0" w:space="0" w:color="auto"/>
        <w:bottom w:val="none" w:sz="0" w:space="0" w:color="auto"/>
        <w:right w:val="none" w:sz="0" w:space="0" w:color="auto"/>
      </w:divBdr>
      <w:divsChild>
        <w:div w:id="140661226">
          <w:marLeft w:val="0"/>
          <w:marRight w:val="0"/>
          <w:marTop w:val="0"/>
          <w:marBottom w:val="0"/>
          <w:divBdr>
            <w:top w:val="none" w:sz="0" w:space="0" w:color="auto"/>
            <w:left w:val="none" w:sz="0" w:space="0" w:color="auto"/>
            <w:bottom w:val="none" w:sz="0" w:space="0" w:color="auto"/>
            <w:right w:val="none" w:sz="0" w:space="0" w:color="auto"/>
          </w:divBdr>
          <w:divsChild>
            <w:div w:id="240335108">
              <w:marLeft w:val="0"/>
              <w:marRight w:val="0"/>
              <w:marTop w:val="0"/>
              <w:marBottom w:val="0"/>
              <w:divBdr>
                <w:top w:val="none" w:sz="0" w:space="0" w:color="auto"/>
                <w:left w:val="none" w:sz="0" w:space="0" w:color="auto"/>
                <w:bottom w:val="none" w:sz="0" w:space="0" w:color="auto"/>
                <w:right w:val="none" w:sz="0" w:space="0" w:color="auto"/>
              </w:divBdr>
            </w:div>
            <w:div w:id="338965995">
              <w:marLeft w:val="0"/>
              <w:marRight w:val="0"/>
              <w:marTop w:val="0"/>
              <w:marBottom w:val="0"/>
              <w:divBdr>
                <w:top w:val="none" w:sz="0" w:space="0" w:color="auto"/>
                <w:left w:val="none" w:sz="0" w:space="0" w:color="auto"/>
                <w:bottom w:val="none" w:sz="0" w:space="0" w:color="auto"/>
                <w:right w:val="none" w:sz="0" w:space="0" w:color="auto"/>
              </w:divBdr>
            </w:div>
            <w:div w:id="422456039">
              <w:marLeft w:val="0"/>
              <w:marRight w:val="0"/>
              <w:marTop w:val="0"/>
              <w:marBottom w:val="0"/>
              <w:divBdr>
                <w:top w:val="none" w:sz="0" w:space="0" w:color="auto"/>
                <w:left w:val="none" w:sz="0" w:space="0" w:color="auto"/>
                <w:bottom w:val="none" w:sz="0" w:space="0" w:color="auto"/>
                <w:right w:val="none" w:sz="0" w:space="0" w:color="auto"/>
              </w:divBdr>
            </w:div>
            <w:div w:id="458186785">
              <w:marLeft w:val="0"/>
              <w:marRight w:val="0"/>
              <w:marTop w:val="0"/>
              <w:marBottom w:val="0"/>
              <w:divBdr>
                <w:top w:val="none" w:sz="0" w:space="0" w:color="auto"/>
                <w:left w:val="none" w:sz="0" w:space="0" w:color="auto"/>
                <w:bottom w:val="none" w:sz="0" w:space="0" w:color="auto"/>
                <w:right w:val="none" w:sz="0" w:space="0" w:color="auto"/>
              </w:divBdr>
            </w:div>
            <w:div w:id="485904000">
              <w:marLeft w:val="0"/>
              <w:marRight w:val="0"/>
              <w:marTop w:val="0"/>
              <w:marBottom w:val="0"/>
              <w:divBdr>
                <w:top w:val="none" w:sz="0" w:space="0" w:color="auto"/>
                <w:left w:val="none" w:sz="0" w:space="0" w:color="auto"/>
                <w:bottom w:val="none" w:sz="0" w:space="0" w:color="auto"/>
                <w:right w:val="none" w:sz="0" w:space="0" w:color="auto"/>
              </w:divBdr>
            </w:div>
            <w:div w:id="745423845">
              <w:marLeft w:val="0"/>
              <w:marRight w:val="0"/>
              <w:marTop w:val="0"/>
              <w:marBottom w:val="0"/>
              <w:divBdr>
                <w:top w:val="none" w:sz="0" w:space="0" w:color="auto"/>
                <w:left w:val="none" w:sz="0" w:space="0" w:color="auto"/>
                <w:bottom w:val="none" w:sz="0" w:space="0" w:color="auto"/>
                <w:right w:val="none" w:sz="0" w:space="0" w:color="auto"/>
              </w:divBdr>
            </w:div>
            <w:div w:id="845949106">
              <w:marLeft w:val="0"/>
              <w:marRight w:val="0"/>
              <w:marTop w:val="0"/>
              <w:marBottom w:val="0"/>
              <w:divBdr>
                <w:top w:val="none" w:sz="0" w:space="0" w:color="auto"/>
                <w:left w:val="none" w:sz="0" w:space="0" w:color="auto"/>
                <w:bottom w:val="none" w:sz="0" w:space="0" w:color="auto"/>
                <w:right w:val="none" w:sz="0" w:space="0" w:color="auto"/>
              </w:divBdr>
            </w:div>
            <w:div w:id="854731589">
              <w:marLeft w:val="0"/>
              <w:marRight w:val="0"/>
              <w:marTop w:val="0"/>
              <w:marBottom w:val="0"/>
              <w:divBdr>
                <w:top w:val="none" w:sz="0" w:space="0" w:color="auto"/>
                <w:left w:val="none" w:sz="0" w:space="0" w:color="auto"/>
                <w:bottom w:val="none" w:sz="0" w:space="0" w:color="auto"/>
                <w:right w:val="none" w:sz="0" w:space="0" w:color="auto"/>
              </w:divBdr>
            </w:div>
            <w:div w:id="916860645">
              <w:marLeft w:val="0"/>
              <w:marRight w:val="0"/>
              <w:marTop w:val="0"/>
              <w:marBottom w:val="0"/>
              <w:divBdr>
                <w:top w:val="none" w:sz="0" w:space="0" w:color="auto"/>
                <w:left w:val="none" w:sz="0" w:space="0" w:color="auto"/>
                <w:bottom w:val="none" w:sz="0" w:space="0" w:color="auto"/>
                <w:right w:val="none" w:sz="0" w:space="0" w:color="auto"/>
              </w:divBdr>
            </w:div>
            <w:div w:id="963117137">
              <w:marLeft w:val="0"/>
              <w:marRight w:val="0"/>
              <w:marTop w:val="0"/>
              <w:marBottom w:val="0"/>
              <w:divBdr>
                <w:top w:val="none" w:sz="0" w:space="0" w:color="auto"/>
                <w:left w:val="none" w:sz="0" w:space="0" w:color="auto"/>
                <w:bottom w:val="none" w:sz="0" w:space="0" w:color="auto"/>
                <w:right w:val="none" w:sz="0" w:space="0" w:color="auto"/>
              </w:divBdr>
            </w:div>
            <w:div w:id="967201889">
              <w:marLeft w:val="0"/>
              <w:marRight w:val="0"/>
              <w:marTop w:val="0"/>
              <w:marBottom w:val="0"/>
              <w:divBdr>
                <w:top w:val="none" w:sz="0" w:space="0" w:color="auto"/>
                <w:left w:val="none" w:sz="0" w:space="0" w:color="auto"/>
                <w:bottom w:val="none" w:sz="0" w:space="0" w:color="auto"/>
                <w:right w:val="none" w:sz="0" w:space="0" w:color="auto"/>
              </w:divBdr>
            </w:div>
            <w:div w:id="1068110861">
              <w:marLeft w:val="0"/>
              <w:marRight w:val="0"/>
              <w:marTop w:val="0"/>
              <w:marBottom w:val="0"/>
              <w:divBdr>
                <w:top w:val="none" w:sz="0" w:space="0" w:color="auto"/>
                <w:left w:val="none" w:sz="0" w:space="0" w:color="auto"/>
                <w:bottom w:val="none" w:sz="0" w:space="0" w:color="auto"/>
                <w:right w:val="none" w:sz="0" w:space="0" w:color="auto"/>
              </w:divBdr>
            </w:div>
            <w:div w:id="1107458594">
              <w:marLeft w:val="0"/>
              <w:marRight w:val="0"/>
              <w:marTop w:val="0"/>
              <w:marBottom w:val="0"/>
              <w:divBdr>
                <w:top w:val="none" w:sz="0" w:space="0" w:color="auto"/>
                <w:left w:val="none" w:sz="0" w:space="0" w:color="auto"/>
                <w:bottom w:val="none" w:sz="0" w:space="0" w:color="auto"/>
                <w:right w:val="none" w:sz="0" w:space="0" w:color="auto"/>
              </w:divBdr>
            </w:div>
            <w:div w:id="1199002487">
              <w:marLeft w:val="0"/>
              <w:marRight w:val="0"/>
              <w:marTop w:val="0"/>
              <w:marBottom w:val="0"/>
              <w:divBdr>
                <w:top w:val="none" w:sz="0" w:space="0" w:color="auto"/>
                <w:left w:val="none" w:sz="0" w:space="0" w:color="auto"/>
                <w:bottom w:val="none" w:sz="0" w:space="0" w:color="auto"/>
                <w:right w:val="none" w:sz="0" w:space="0" w:color="auto"/>
              </w:divBdr>
            </w:div>
            <w:div w:id="1229345772">
              <w:marLeft w:val="0"/>
              <w:marRight w:val="0"/>
              <w:marTop w:val="0"/>
              <w:marBottom w:val="0"/>
              <w:divBdr>
                <w:top w:val="none" w:sz="0" w:space="0" w:color="auto"/>
                <w:left w:val="none" w:sz="0" w:space="0" w:color="auto"/>
                <w:bottom w:val="none" w:sz="0" w:space="0" w:color="auto"/>
                <w:right w:val="none" w:sz="0" w:space="0" w:color="auto"/>
              </w:divBdr>
            </w:div>
            <w:div w:id="1231312804">
              <w:marLeft w:val="0"/>
              <w:marRight w:val="0"/>
              <w:marTop w:val="0"/>
              <w:marBottom w:val="0"/>
              <w:divBdr>
                <w:top w:val="none" w:sz="0" w:space="0" w:color="auto"/>
                <w:left w:val="none" w:sz="0" w:space="0" w:color="auto"/>
                <w:bottom w:val="none" w:sz="0" w:space="0" w:color="auto"/>
                <w:right w:val="none" w:sz="0" w:space="0" w:color="auto"/>
              </w:divBdr>
            </w:div>
            <w:div w:id="1867014676">
              <w:marLeft w:val="0"/>
              <w:marRight w:val="0"/>
              <w:marTop w:val="0"/>
              <w:marBottom w:val="0"/>
              <w:divBdr>
                <w:top w:val="none" w:sz="0" w:space="0" w:color="auto"/>
                <w:left w:val="none" w:sz="0" w:space="0" w:color="auto"/>
                <w:bottom w:val="none" w:sz="0" w:space="0" w:color="auto"/>
                <w:right w:val="none" w:sz="0" w:space="0" w:color="auto"/>
              </w:divBdr>
            </w:div>
            <w:div w:id="1941570882">
              <w:marLeft w:val="0"/>
              <w:marRight w:val="0"/>
              <w:marTop w:val="0"/>
              <w:marBottom w:val="0"/>
              <w:divBdr>
                <w:top w:val="none" w:sz="0" w:space="0" w:color="auto"/>
                <w:left w:val="none" w:sz="0" w:space="0" w:color="auto"/>
                <w:bottom w:val="none" w:sz="0" w:space="0" w:color="auto"/>
                <w:right w:val="none" w:sz="0" w:space="0" w:color="auto"/>
              </w:divBdr>
            </w:div>
            <w:div w:id="1941600921">
              <w:marLeft w:val="0"/>
              <w:marRight w:val="0"/>
              <w:marTop w:val="0"/>
              <w:marBottom w:val="0"/>
              <w:divBdr>
                <w:top w:val="none" w:sz="0" w:space="0" w:color="auto"/>
                <w:left w:val="none" w:sz="0" w:space="0" w:color="auto"/>
                <w:bottom w:val="none" w:sz="0" w:space="0" w:color="auto"/>
                <w:right w:val="none" w:sz="0" w:space="0" w:color="auto"/>
              </w:divBdr>
            </w:div>
            <w:div w:id="1999728503">
              <w:marLeft w:val="0"/>
              <w:marRight w:val="0"/>
              <w:marTop w:val="0"/>
              <w:marBottom w:val="0"/>
              <w:divBdr>
                <w:top w:val="none" w:sz="0" w:space="0" w:color="auto"/>
                <w:left w:val="none" w:sz="0" w:space="0" w:color="auto"/>
                <w:bottom w:val="none" w:sz="0" w:space="0" w:color="auto"/>
                <w:right w:val="none" w:sz="0" w:space="0" w:color="auto"/>
              </w:divBdr>
            </w:div>
          </w:divsChild>
        </w:div>
        <w:div w:id="197788147">
          <w:marLeft w:val="0"/>
          <w:marRight w:val="0"/>
          <w:marTop w:val="0"/>
          <w:marBottom w:val="0"/>
          <w:divBdr>
            <w:top w:val="none" w:sz="0" w:space="0" w:color="auto"/>
            <w:left w:val="none" w:sz="0" w:space="0" w:color="auto"/>
            <w:bottom w:val="none" w:sz="0" w:space="0" w:color="auto"/>
            <w:right w:val="none" w:sz="0" w:space="0" w:color="auto"/>
          </w:divBdr>
        </w:div>
        <w:div w:id="199630251">
          <w:marLeft w:val="0"/>
          <w:marRight w:val="0"/>
          <w:marTop w:val="0"/>
          <w:marBottom w:val="0"/>
          <w:divBdr>
            <w:top w:val="none" w:sz="0" w:space="0" w:color="auto"/>
            <w:left w:val="none" w:sz="0" w:space="0" w:color="auto"/>
            <w:bottom w:val="none" w:sz="0" w:space="0" w:color="auto"/>
            <w:right w:val="none" w:sz="0" w:space="0" w:color="auto"/>
          </w:divBdr>
        </w:div>
        <w:div w:id="569077846">
          <w:marLeft w:val="0"/>
          <w:marRight w:val="0"/>
          <w:marTop w:val="0"/>
          <w:marBottom w:val="0"/>
          <w:divBdr>
            <w:top w:val="none" w:sz="0" w:space="0" w:color="auto"/>
            <w:left w:val="none" w:sz="0" w:space="0" w:color="auto"/>
            <w:bottom w:val="none" w:sz="0" w:space="0" w:color="auto"/>
            <w:right w:val="none" w:sz="0" w:space="0" w:color="auto"/>
          </w:divBdr>
        </w:div>
        <w:div w:id="809514717">
          <w:marLeft w:val="0"/>
          <w:marRight w:val="0"/>
          <w:marTop w:val="0"/>
          <w:marBottom w:val="0"/>
          <w:divBdr>
            <w:top w:val="none" w:sz="0" w:space="0" w:color="auto"/>
            <w:left w:val="none" w:sz="0" w:space="0" w:color="auto"/>
            <w:bottom w:val="none" w:sz="0" w:space="0" w:color="auto"/>
            <w:right w:val="none" w:sz="0" w:space="0" w:color="auto"/>
          </w:divBdr>
        </w:div>
        <w:div w:id="972176957">
          <w:marLeft w:val="0"/>
          <w:marRight w:val="0"/>
          <w:marTop w:val="0"/>
          <w:marBottom w:val="0"/>
          <w:divBdr>
            <w:top w:val="none" w:sz="0" w:space="0" w:color="auto"/>
            <w:left w:val="none" w:sz="0" w:space="0" w:color="auto"/>
            <w:bottom w:val="none" w:sz="0" w:space="0" w:color="auto"/>
            <w:right w:val="none" w:sz="0" w:space="0" w:color="auto"/>
          </w:divBdr>
        </w:div>
        <w:div w:id="1123768392">
          <w:marLeft w:val="0"/>
          <w:marRight w:val="0"/>
          <w:marTop w:val="0"/>
          <w:marBottom w:val="0"/>
          <w:divBdr>
            <w:top w:val="none" w:sz="0" w:space="0" w:color="auto"/>
            <w:left w:val="none" w:sz="0" w:space="0" w:color="auto"/>
            <w:bottom w:val="none" w:sz="0" w:space="0" w:color="auto"/>
            <w:right w:val="none" w:sz="0" w:space="0" w:color="auto"/>
          </w:divBdr>
        </w:div>
        <w:div w:id="1438284221">
          <w:marLeft w:val="0"/>
          <w:marRight w:val="0"/>
          <w:marTop w:val="0"/>
          <w:marBottom w:val="0"/>
          <w:divBdr>
            <w:top w:val="none" w:sz="0" w:space="0" w:color="auto"/>
            <w:left w:val="none" w:sz="0" w:space="0" w:color="auto"/>
            <w:bottom w:val="none" w:sz="0" w:space="0" w:color="auto"/>
            <w:right w:val="none" w:sz="0" w:space="0" w:color="auto"/>
          </w:divBdr>
        </w:div>
        <w:div w:id="1446074411">
          <w:marLeft w:val="0"/>
          <w:marRight w:val="0"/>
          <w:marTop w:val="0"/>
          <w:marBottom w:val="0"/>
          <w:divBdr>
            <w:top w:val="none" w:sz="0" w:space="0" w:color="auto"/>
            <w:left w:val="none" w:sz="0" w:space="0" w:color="auto"/>
            <w:bottom w:val="none" w:sz="0" w:space="0" w:color="auto"/>
            <w:right w:val="none" w:sz="0" w:space="0" w:color="auto"/>
          </w:divBdr>
        </w:div>
        <w:div w:id="1591816547">
          <w:marLeft w:val="0"/>
          <w:marRight w:val="0"/>
          <w:marTop w:val="0"/>
          <w:marBottom w:val="0"/>
          <w:divBdr>
            <w:top w:val="none" w:sz="0" w:space="0" w:color="auto"/>
            <w:left w:val="none" w:sz="0" w:space="0" w:color="auto"/>
            <w:bottom w:val="none" w:sz="0" w:space="0" w:color="auto"/>
            <w:right w:val="none" w:sz="0" w:space="0" w:color="auto"/>
          </w:divBdr>
        </w:div>
        <w:div w:id="1608387310">
          <w:marLeft w:val="0"/>
          <w:marRight w:val="0"/>
          <w:marTop w:val="0"/>
          <w:marBottom w:val="0"/>
          <w:divBdr>
            <w:top w:val="none" w:sz="0" w:space="0" w:color="auto"/>
            <w:left w:val="none" w:sz="0" w:space="0" w:color="auto"/>
            <w:bottom w:val="none" w:sz="0" w:space="0" w:color="auto"/>
            <w:right w:val="none" w:sz="0" w:space="0" w:color="auto"/>
          </w:divBdr>
        </w:div>
      </w:divsChild>
    </w:div>
    <w:div w:id="1035883309">
      <w:bodyDiv w:val="1"/>
      <w:marLeft w:val="0"/>
      <w:marRight w:val="0"/>
      <w:marTop w:val="0"/>
      <w:marBottom w:val="0"/>
      <w:divBdr>
        <w:top w:val="none" w:sz="0" w:space="0" w:color="auto"/>
        <w:left w:val="none" w:sz="0" w:space="0" w:color="auto"/>
        <w:bottom w:val="none" w:sz="0" w:space="0" w:color="auto"/>
        <w:right w:val="none" w:sz="0" w:space="0" w:color="auto"/>
      </w:divBdr>
      <w:divsChild>
        <w:div w:id="1314530426">
          <w:marLeft w:val="0"/>
          <w:marRight w:val="0"/>
          <w:marTop w:val="0"/>
          <w:marBottom w:val="0"/>
          <w:divBdr>
            <w:top w:val="none" w:sz="0" w:space="0" w:color="auto"/>
            <w:left w:val="none" w:sz="0" w:space="0" w:color="auto"/>
            <w:bottom w:val="none" w:sz="0" w:space="0" w:color="auto"/>
            <w:right w:val="none" w:sz="0" w:space="0" w:color="auto"/>
          </w:divBdr>
        </w:div>
        <w:div w:id="2074621287">
          <w:marLeft w:val="0"/>
          <w:marRight w:val="0"/>
          <w:marTop w:val="0"/>
          <w:marBottom w:val="0"/>
          <w:divBdr>
            <w:top w:val="none" w:sz="0" w:space="0" w:color="auto"/>
            <w:left w:val="none" w:sz="0" w:space="0" w:color="auto"/>
            <w:bottom w:val="none" w:sz="0" w:space="0" w:color="auto"/>
            <w:right w:val="none" w:sz="0" w:space="0" w:color="auto"/>
          </w:divBdr>
        </w:div>
      </w:divsChild>
    </w:div>
    <w:div w:id="1129008521">
      <w:bodyDiv w:val="1"/>
      <w:marLeft w:val="0"/>
      <w:marRight w:val="0"/>
      <w:marTop w:val="0"/>
      <w:marBottom w:val="0"/>
      <w:divBdr>
        <w:top w:val="none" w:sz="0" w:space="0" w:color="auto"/>
        <w:left w:val="none" w:sz="0" w:space="0" w:color="auto"/>
        <w:bottom w:val="none" w:sz="0" w:space="0" w:color="auto"/>
        <w:right w:val="none" w:sz="0" w:space="0" w:color="auto"/>
      </w:divBdr>
      <w:divsChild>
        <w:div w:id="198394055">
          <w:marLeft w:val="0"/>
          <w:marRight w:val="0"/>
          <w:marTop w:val="0"/>
          <w:marBottom w:val="0"/>
          <w:divBdr>
            <w:top w:val="none" w:sz="0" w:space="0" w:color="auto"/>
            <w:left w:val="none" w:sz="0" w:space="0" w:color="auto"/>
            <w:bottom w:val="none" w:sz="0" w:space="0" w:color="auto"/>
            <w:right w:val="none" w:sz="0" w:space="0" w:color="auto"/>
          </w:divBdr>
        </w:div>
        <w:div w:id="846484394">
          <w:marLeft w:val="0"/>
          <w:marRight w:val="0"/>
          <w:marTop w:val="0"/>
          <w:marBottom w:val="0"/>
          <w:divBdr>
            <w:top w:val="none" w:sz="0" w:space="0" w:color="auto"/>
            <w:left w:val="none" w:sz="0" w:space="0" w:color="auto"/>
            <w:bottom w:val="none" w:sz="0" w:space="0" w:color="auto"/>
            <w:right w:val="none" w:sz="0" w:space="0" w:color="auto"/>
          </w:divBdr>
        </w:div>
        <w:div w:id="870651684">
          <w:marLeft w:val="0"/>
          <w:marRight w:val="0"/>
          <w:marTop w:val="0"/>
          <w:marBottom w:val="0"/>
          <w:divBdr>
            <w:top w:val="none" w:sz="0" w:space="0" w:color="auto"/>
            <w:left w:val="none" w:sz="0" w:space="0" w:color="auto"/>
            <w:bottom w:val="none" w:sz="0" w:space="0" w:color="auto"/>
            <w:right w:val="none" w:sz="0" w:space="0" w:color="auto"/>
          </w:divBdr>
        </w:div>
        <w:div w:id="1140075155">
          <w:marLeft w:val="0"/>
          <w:marRight w:val="0"/>
          <w:marTop w:val="0"/>
          <w:marBottom w:val="0"/>
          <w:divBdr>
            <w:top w:val="none" w:sz="0" w:space="0" w:color="auto"/>
            <w:left w:val="none" w:sz="0" w:space="0" w:color="auto"/>
            <w:bottom w:val="none" w:sz="0" w:space="0" w:color="auto"/>
            <w:right w:val="none" w:sz="0" w:space="0" w:color="auto"/>
          </w:divBdr>
        </w:div>
        <w:div w:id="1565408230">
          <w:marLeft w:val="0"/>
          <w:marRight w:val="0"/>
          <w:marTop w:val="0"/>
          <w:marBottom w:val="0"/>
          <w:divBdr>
            <w:top w:val="none" w:sz="0" w:space="0" w:color="auto"/>
            <w:left w:val="none" w:sz="0" w:space="0" w:color="auto"/>
            <w:bottom w:val="none" w:sz="0" w:space="0" w:color="auto"/>
            <w:right w:val="none" w:sz="0" w:space="0" w:color="auto"/>
          </w:divBdr>
        </w:div>
        <w:div w:id="1680962907">
          <w:marLeft w:val="0"/>
          <w:marRight w:val="0"/>
          <w:marTop w:val="0"/>
          <w:marBottom w:val="0"/>
          <w:divBdr>
            <w:top w:val="none" w:sz="0" w:space="0" w:color="auto"/>
            <w:left w:val="none" w:sz="0" w:space="0" w:color="auto"/>
            <w:bottom w:val="none" w:sz="0" w:space="0" w:color="auto"/>
            <w:right w:val="none" w:sz="0" w:space="0" w:color="auto"/>
          </w:divBdr>
        </w:div>
      </w:divsChild>
    </w:div>
    <w:div w:id="1203664966">
      <w:bodyDiv w:val="1"/>
      <w:marLeft w:val="0"/>
      <w:marRight w:val="0"/>
      <w:marTop w:val="0"/>
      <w:marBottom w:val="0"/>
      <w:divBdr>
        <w:top w:val="none" w:sz="0" w:space="0" w:color="auto"/>
        <w:left w:val="none" w:sz="0" w:space="0" w:color="auto"/>
        <w:bottom w:val="none" w:sz="0" w:space="0" w:color="auto"/>
        <w:right w:val="none" w:sz="0" w:space="0" w:color="auto"/>
      </w:divBdr>
      <w:divsChild>
        <w:div w:id="106627225">
          <w:marLeft w:val="0"/>
          <w:marRight w:val="0"/>
          <w:marTop w:val="0"/>
          <w:marBottom w:val="0"/>
          <w:divBdr>
            <w:top w:val="none" w:sz="0" w:space="0" w:color="auto"/>
            <w:left w:val="none" w:sz="0" w:space="0" w:color="auto"/>
            <w:bottom w:val="none" w:sz="0" w:space="0" w:color="auto"/>
            <w:right w:val="none" w:sz="0" w:space="0" w:color="auto"/>
          </w:divBdr>
        </w:div>
        <w:div w:id="185991631">
          <w:marLeft w:val="0"/>
          <w:marRight w:val="0"/>
          <w:marTop w:val="0"/>
          <w:marBottom w:val="0"/>
          <w:divBdr>
            <w:top w:val="none" w:sz="0" w:space="0" w:color="auto"/>
            <w:left w:val="none" w:sz="0" w:space="0" w:color="auto"/>
            <w:bottom w:val="none" w:sz="0" w:space="0" w:color="auto"/>
            <w:right w:val="none" w:sz="0" w:space="0" w:color="auto"/>
          </w:divBdr>
        </w:div>
        <w:div w:id="297341890">
          <w:marLeft w:val="0"/>
          <w:marRight w:val="0"/>
          <w:marTop w:val="0"/>
          <w:marBottom w:val="0"/>
          <w:divBdr>
            <w:top w:val="none" w:sz="0" w:space="0" w:color="auto"/>
            <w:left w:val="none" w:sz="0" w:space="0" w:color="auto"/>
            <w:bottom w:val="none" w:sz="0" w:space="0" w:color="auto"/>
            <w:right w:val="none" w:sz="0" w:space="0" w:color="auto"/>
          </w:divBdr>
        </w:div>
        <w:div w:id="571089558">
          <w:marLeft w:val="0"/>
          <w:marRight w:val="0"/>
          <w:marTop w:val="0"/>
          <w:marBottom w:val="0"/>
          <w:divBdr>
            <w:top w:val="none" w:sz="0" w:space="0" w:color="auto"/>
            <w:left w:val="none" w:sz="0" w:space="0" w:color="auto"/>
            <w:bottom w:val="none" w:sz="0" w:space="0" w:color="auto"/>
            <w:right w:val="none" w:sz="0" w:space="0" w:color="auto"/>
          </w:divBdr>
        </w:div>
        <w:div w:id="613055115">
          <w:marLeft w:val="0"/>
          <w:marRight w:val="0"/>
          <w:marTop w:val="0"/>
          <w:marBottom w:val="0"/>
          <w:divBdr>
            <w:top w:val="none" w:sz="0" w:space="0" w:color="auto"/>
            <w:left w:val="none" w:sz="0" w:space="0" w:color="auto"/>
            <w:bottom w:val="none" w:sz="0" w:space="0" w:color="auto"/>
            <w:right w:val="none" w:sz="0" w:space="0" w:color="auto"/>
          </w:divBdr>
          <w:divsChild>
            <w:div w:id="119302284">
              <w:marLeft w:val="0"/>
              <w:marRight w:val="0"/>
              <w:marTop w:val="0"/>
              <w:marBottom w:val="0"/>
              <w:divBdr>
                <w:top w:val="none" w:sz="0" w:space="0" w:color="auto"/>
                <w:left w:val="none" w:sz="0" w:space="0" w:color="auto"/>
                <w:bottom w:val="none" w:sz="0" w:space="0" w:color="auto"/>
                <w:right w:val="none" w:sz="0" w:space="0" w:color="auto"/>
              </w:divBdr>
            </w:div>
            <w:div w:id="169105452">
              <w:marLeft w:val="0"/>
              <w:marRight w:val="0"/>
              <w:marTop w:val="0"/>
              <w:marBottom w:val="0"/>
              <w:divBdr>
                <w:top w:val="none" w:sz="0" w:space="0" w:color="auto"/>
                <w:left w:val="none" w:sz="0" w:space="0" w:color="auto"/>
                <w:bottom w:val="none" w:sz="0" w:space="0" w:color="auto"/>
                <w:right w:val="none" w:sz="0" w:space="0" w:color="auto"/>
              </w:divBdr>
            </w:div>
            <w:div w:id="218249428">
              <w:marLeft w:val="0"/>
              <w:marRight w:val="0"/>
              <w:marTop w:val="0"/>
              <w:marBottom w:val="0"/>
              <w:divBdr>
                <w:top w:val="none" w:sz="0" w:space="0" w:color="auto"/>
                <w:left w:val="none" w:sz="0" w:space="0" w:color="auto"/>
                <w:bottom w:val="none" w:sz="0" w:space="0" w:color="auto"/>
                <w:right w:val="none" w:sz="0" w:space="0" w:color="auto"/>
              </w:divBdr>
            </w:div>
            <w:div w:id="473453320">
              <w:marLeft w:val="0"/>
              <w:marRight w:val="0"/>
              <w:marTop w:val="0"/>
              <w:marBottom w:val="0"/>
              <w:divBdr>
                <w:top w:val="none" w:sz="0" w:space="0" w:color="auto"/>
                <w:left w:val="none" w:sz="0" w:space="0" w:color="auto"/>
                <w:bottom w:val="none" w:sz="0" w:space="0" w:color="auto"/>
                <w:right w:val="none" w:sz="0" w:space="0" w:color="auto"/>
              </w:divBdr>
            </w:div>
            <w:div w:id="576325412">
              <w:marLeft w:val="0"/>
              <w:marRight w:val="0"/>
              <w:marTop w:val="0"/>
              <w:marBottom w:val="0"/>
              <w:divBdr>
                <w:top w:val="none" w:sz="0" w:space="0" w:color="auto"/>
                <w:left w:val="none" w:sz="0" w:space="0" w:color="auto"/>
                <w:bottom w:val="none" w:sz="0" w:space="0" w:color="auto"/>
                <w:right w:val="none" w:sz="0" w:space="0" w:color="auto"/>
              </w:divBdr>
            </w:div>
            <w:div w:id="636184005">
              <w:marLeft w:val="0"/>
              <w:marRight w:val="0"/>
              <w:marTop w:val="0"/>
              <w:marBottom w:val="0"/>
              <w:divBdr>
                <w:top w:val="none" w:sz="0" w:space="0" w:color="auto"/>
                <w:left w:val="none" w:sz="0" w:space="0" w:color="auto"/>
                <w:bottom w:val="none" w:sz="0" w:space="0" w:color="auto"/>
                <w:right w:val="none" w:sz="0" w:space="0" w:color="auto"/>
              </w:divBdr>
            </w:div>
            <w:div w:id="750545852">
              <w:marLeft w:val="0"/>
              <w:marRight w:val="0"/>
              <w:marTop w:val="0"/>
              <w:marBottom w:val="0"/>
              <w:divBdr>
                <w:top w:val="none" w:sz="0" w:space="0" w:color="auto"/>
                <w:left w:val="none" w:sz="0" w:space="0" w:color="auto"/>
                <w:bottom w:val="none" w:sz="0" w:space="0" w:color="auto"/>
                <w:right w:val="none" w:sz="0" w:space="0" w:color="auto"/>
              </w:divBdr>
            </w:div>
            <w:div w:id="829296017">
              <w:marLeft w:val="0"/>
              <w:marRight w:val="0"/>
              <w:marTop w:val="0"/>
              <w:marBottom w:val="0"/>
              <w:divBdr>
                <w:top w:val="none" w:sz="0" w:space="0" w:color="auto"/>
                <w:left w:val="none" w:sz="0" w:space="0" w:color="auto"/>
                <w:bottom w:val="none" w:sz="0" w:space="0" w:color="auto"/>
                <w:right w:val="none" w:sz="0" w:space="0" w:color="auto"/>
              </w:divBdr>
            </w:div>
            <w:div w:id="840122438">
              <w:marLeft w:val="0"/>
              <w:marRight w:val="0"/>
              <w:marTop w:val="0"/>
              <w:marBottom w:val="0"/>
              <w:divBdr>
                <w:top w:val="none" w:sz="0" w:space="0" w:color="auto"/>
                <w:left w:val="none" w:sz="0" w:space="0" w:color="auto"/>
                <w:bottom w:val="none" w:sz="0" w:space="0" w:color="auto"/>
                <w:right w:val="none" w:sz="0" w:space="0" w:color="auto"/>
              </w:divBdr>
            </w:div>
            <w:div w:id="1088497657">
              <w:marLeft w:val="0"/>
              <w:marRight w:val="0"/>
              <w:marTop w:val="0"/>
              <w:marBottom w:val="0"/>
              <w:divBdr>
                <w:top w:val="none" w:sz="0" w:space="0" w:color="auto"/>
                <w:left w:val="none" w:sz="0" w:space="0" w:color="auto"/>
                <w:bottom w:val="none" w:sz="0" w:space="0" w:color="auto"/>
                <w:right w:val="none" w:sz="0" w:space="0" w:color="auto"/>
              </w:divBdr>
            </w:div>
            <w:div w:id="1247035356">
              <w:marLeft w:val="0"/>
              <w:marRight w:val="0"/>
              <w:marTop w:val="0"/>
              <w:marBottom w:val="0"/>
              <w:divBdr>
                <w:top w:val="none" w:sz="0" w:space="0" w:color="auto"/>
                <w:left w:val="none" w:sz="0" w:space="0" w:color="auto"/>
                <w:bottom w:val="none" w:sz="0" w:space="0" w:color="auto"/>
                <w:right w:val="none" w:sz="0" w:space="0" w:color="auto"/>
              </w:divBdr>
            </w:div>
            <w:div w:id="1600136910">
              <w:marLeft w:val="0"/>
              <w:marRight w:val="0"/>
              <w:marTop w:val="0"/>
              <w:marBottom w:val="0"/>
              <w:divBdr>
                <w:top w:val="none" w:sz="0" w:space="0" w:color="auto"/>
                <w:left w:val="none" w:sz="0" w:space="0" w:color="auto"/>
                <w:bottom w:val="none" w:sz="0" w:space="0" w:color="auto"/>
                <w:right w:val="none" w:sz="0" w:space="0" w:color="auto"/>
              </w:divBdr>
            </w:div>
            <w:div w:id="1608270557">
              <w:marLeft w:val="0"/>
              <w:marRight w:val="0"/>
              <w:marTop w:val="0"/>
              <w:marBottom w:val="0"/>
              <w:divBdr>
                <w:top w:val="none" w:sz="0" w:space="0" w:color="auto"/>
                <w:left w:val="none" w:sz="0" w:space="0" w:color="auto"/>
                <w:bottom w:val="none" w:sz="0" w:space="0" w:color="auto"/>
                <w:right w:val="none" w:sz="0" w:space="0" w:color="auto"/>
              </w:divBdr>
            </w:div>
            <w:div w:id="1790202285">
              <w:marLeft w:val="0"/>
              <w:marRight w:val="0"/>
              <w:marTop w:val="0"/>
              <w:marBottom w:val="0"/>
              <w:divBdr>
                <w:top w:val="none" w:sz="0" w:space="0" w:color="auto"/>
                <w:left w:val="none" w:sz="0" w:space="0" w:color="auto"/>
                <w:bottom w:val="none" w:sz="0" w:space="0" w:color="auto"/>
                <w:right w:val="none" w:sz="0" w:space="0" w:color="auto"/>
              </w:divBdr>
            </w:div>
            <w:div w:id="1821724107">
              <w:marLeft w:val="0"/>
              <w:marRight w:val="0"/>
              <w:marTop w:val="0"/>
              <w:marBottom w:val="0"/>
              <w:divBdr>
                <w:top w:val="none" w:sz="0" w:space="0" w:color="auto"/>
                <w:left w:val="none" w:sz="0" w:space="0" w:color="auto"/>
                <w:bottom w:val="none" w:sz="0" w:space="0" w:color="auto"/>
                <w:right w:val="none" w:sz="0" w:space="0" w:color="auto"/>
              </w:divBdr>
            </w:div>
            <w:div w:id="1920674873">
              <w:marLeft w:val="0"/>
              <w:marRight w:val="0"/>
              <w:marTop w:val="0"/>
              <w:marBottom w:val="0"/>
              <w:divBdr>
                <w:top w:val="none" w:sz="0" w:space="0" w:color="auto"/>
                <w:left w:val="none" w:sz="0" w:space="0" w:color="auto"/>
                <w:bottom w:val="none" w:sz="0" w:space="0" w:color="auto"/>
                <w:right w:val="none" w:sz="0" w:space="0" w:color="auto"/>
              </w:divBdr>
            </w:div>
            <w:div w:id="1995990667">
              <w:marLeft w:val="0"/>
              <w:marRight w:val="0"/>
              <w:marTop w:val="0"/>
              <w:marBottom w:val="0"/>
              <w:divBdr>
                <w:top w:val="none" w:sz="0" w:space="0" w:color="auto"/>
                <w:left w:val="none" w:sz="0" w:space="0" w:color="auto"/>
                <w:bottom w:val="none" w:sz="0" w:space="0" w:color="auto"/>
                <w:right w:val="none" w:sz="0" w:space="0" w:color="auto"/>
              </w:divBdr>
            </w:div>
            <w:div w:id="2030599277">
              <w:marLeft w:val="0"/>
              <w:marRight w:val="0"/>
              <w:marTop w:val="0"/>
              <w:marBottom w:val="0"/>
              <w:divBdr>
                <w:top w:val="none" w:sz="0" w:space="0" w:color="auto"/>
                <w:left w:val="none" w:sz="0" w:space="0" w:color="auto"/>
                <w:bottom w:val="none" w:sz="0" w:space="0" w:color="auto"/>
                <w:right w:val="none" w:sz="0" w:space="0" w:color="auto"/>
              </w:divBdr>
            </w:div>
            <w:div w:id="2046559439">
              <w:marLeft w:val="0"/>
              <w:marRight w:val="0"/>
              <w:marTop w:val="0"/>
              <w:marBottom w:val="0"/>
              <w:divBdr>
                <w:top w:val="none" w:sz="0" w:space="0" w:color="auto"/>
                <w:left w:val="none" w:sz="0" w:space="0" w:color="auto"/>
                <w:bottom w:val="none" w:sz="0" w:space="0" w:color="auto"/>
                <w:right w:val="none" w:sz="0" w:space="0" w:color="auto"/>
              </w:divBdr>
            </w:div>
            <w:div w:id="2122912775">
              <w:marLeft w:val="0"/>
              <w:marRight w:val="0"/>
              <w:marTop w:val="0"/>
              <w:marBottom w:val="0"/>
              <w:divBdr>
                <w:top w:val="none" w:sz="0" w:space="0" w:color="auto"/>
                <w:left w:val="none" w:sz="0" w:space="0" w:color="auto"/>
                <w:bottom w:val="none" w:sz="0" w:space="0" w:color="auto"/>
                <w:right w:val="none" w:sz="0" w:space="0" w:color="auto"/>
              </w:divBdr>
            </w:div>
          </w:divsChild>
        </w:div>
        <w:div w:id="802238038">
          <w:marLeft w:val="0"/>
          <w:marRight w:val="0"/>
          <w:marTop w:val="0"/>
          <w:marBottom w:val="0"/>
          <w:divBdr>
            <w:top w:val="none" w:sz="0" w:space="0" w:color="auto"/>
            <w:left w:val="none" w:sz="0" w:space="0" w:color="auto"/>
            <w:bottom w:val="none" w:sz="0" w:space="0" w:color="auto"/>
            <w:right w:val="none" w:sz="0" w:space="0" w:color="auto"/>
          </w:divBdr>
        </w:div>
        <w:div w:id="888297080">
          <w:marLeft w:val="0"/>
          <w:marRight w:val="0"/>
          <w:marTop w:val="0"/>
          <w:marBottom w:val="0"/>
          <w:divBdr>
            <w:top w:val="none" w:sz="0" w:space="0" w:color="auto"/>
            <w:left w:val="none" w:sz="0" w:space="0" w:color="auto"/>
            <w:bottom w:val="none" w:sz="0" w:space="0" w:color="auto"/>
            <w:right w:val="none" w:sz="0" w:space="0" w:color="auto"/>
          </w:divBdr>
          <w:divsChild>
            <w:div w:id="206336067">
              <w:marLeft w:val="0"/>
              <w:marRight w:val="0"/>
              <w:marTop w:val="0"/>
              <w:marBottom w:val="0"/>
              <w:divBdr>
                <w:top w:val="none" w:sz="0" w:space="0" w:color="auto"/>
                <w:left w:val="none" w:sz="0" w:space="0" w:color="auto"/>
                <w:bottom w:val="none" w:sz="0" w:space="0" w:color="auto"/>
                <w:right w:val="none" w:sz="0" w:space="0" w:color="auto"/>
              </w:divBdr>
            </w:div>
            <w:div w:id="273753171">
              <w:marLeft w:val="0"/>
              <w:marRight w:val="0"/>
              <w:marTop w:val="0"/>
              <w:marBottom w:val="0"/>
              <w:divBdr>
                <w:top w:val="none" w:sz="0" w:space="0" w:color="auto"/>
                <w:left w:val="none" w:sz="0" w:space="0" w:color="auto"/>
                <w:bottom w:val="none" w:sz="0" w:space="0" w:color="auto"/>
                <w:right w:val="none" w:sz="0" w:space="0" w:color="auto"/>
              </w:divBdr>
            </w:div>
            <w:div w:id="330724280">
              <w:marLeft w:val="0"/>
              <w:marRight w:val="0"/>
              <w:marTop w:val="0"/>
              <w:marBottom w:val="0"/>
              <w:divBdr>
                <w:top w:val="none" w:sz="0" w:space="0" w:color="auto"/>
                <w:left w:val="none" w:sz="0" w:space="0" w:color="auto"/>
                <w:bottom w:val="none" w:sz="0" w:space="0" w:color="auto"/>
                <w:right w:val="none" w:sz="0" w:space="0" w:color="auto"/>
              </w:divBdr>
            </w:div>
            <w:div w:id="351612152">
              <w:marLeft w:val="0"/>
              <w:marRight w:val="0"/>
              <w:marTop w:val="0"/>
              <w:marBottom w:val="0"/>
              <w:divBdr>
                <w:top w:val="none" w:sz="0" w:space="0" w:color="auto"/>
                <w:left w:val="none" w:sz="0" w:space="0" w:color="auto"/>
                <w:bottom w:val="none" w:sz="0" w:space="0" w:color="auto"/>
                <w:right w:val="none" w:sz="0" w:space="0" w:color="auto"/>
              </w:divBdr>
            </w:div>
            <w:div w:id="545340049">
              <w:marLeft w:val="0"/>
              <w:marRight w:val="0"/>
              <w:marTop w:val="0"/>
              <w:marBottom w:val="0"/>
              <w:divBdr>
                <w:top w:val="none" w:sz="0" w:space="0" w:color="auto"/>
                <w:left w:val="none" w:sz="0" w:space="0" w:color="auto"/>
                <w:bottom w:val="none" w:sz="0" w:space="0" w:color="auto"/>
                <w:right w:val="none" w:sz="0" w:space="0" w:color="auto"/>
              </w:divBdr>
            </w:div>
            <w:div w:id="684095882">
              <w:marLeft w:val="0"/>
              <w:marRight w:val="0"/>
              <w:marTop w:val="0"/>
              <w:marBottom w:val="0"/>
              <w:divBdr>
                <w:top w:val="none" w:sz="0" w:space="0" w:color="auto"/>
                <w:left w:val="none" w:sz="0" w:space="0" w:color="auto"/>
                <w:bottom w:val="none" w:sz="0" w:space="0" w:color="auto"/>
                <w:right w:val="none" w:sz="0" w:space="0" w:color="auto"/>
              </w:divBdr>
            </w:div>
            <w:div w:id="693071667">
              <w:marLeft w:val="0"/>
              <w:marRight w:val="0"/>
              <w:marTop w:val="0"/>
              <w:marBottom w:val="0"/>
              <w:divBdr>
                <w:top w:val="none" w:sz="0" w:space="0" w:color="auto"/>
                <w:left w:val="none" w:sz="0" w:space="0" w:color="auto"/>
                <w:bottom w:val="none" w:sz="0" w:space="0" w:color="auto"/>
                <w:right w:val="none" w:sz="0" w:space="0" w:color="auto"/>
              </w:divBdr>
            </w:div>
            <w:div w:id="884562221">
              <w:marLeft w:val="0"/>
              <w:marRight w:val="0"/>
              <w:marTop w:val="0"/>
              <w:marBottom w:val="0"/>
              <w:divBdr>
                <w:top w:val="none" w:sz="0" w:space="0" w:color="auto"/>
                <w:left w:val="none" w:sz="0" w:space="0" w:color="auto"/>
                <w:bottom w:val="none" w:sz="0" w:space="0" w:color="auto"/>
                <w:right w:val="none" w:sz="0" w:space="0" w:color="auto"/>
              </w:divBdr>
            </w:div>
            <w:div w:id="885675422">
              <w:marLeft w:val="0"/>
              <w:marRight w:val="0"/>
              <w:marTop w:val="0"/>
              <w:marBottom w:val="0"/>
              <w:divBdr>
                <w:top w:val="none" w:sz="0" w:space="0" w:color="auto"/>
                <w:left w:val="none" w:sz="0" w:space="0" w:color="auto"/>
                <w:bottom w:val="none" w:sz="0" w:space="0" w:color="auto"/>
                <w:right w:val="none" w:sz="0" w:space="0" w:color="auto"/>
              </w:divBdr>
            </w:div>
            <w:div w:id="1013454425">
              <w:marLeft w:val="0"/>
              <w:marRight w:val="0"/>
              <w:marTop w:val="0"/>
              <w:marBottom w:val="0"/>
              <w:divBdr>
                <w:top w:val="none" w:sz="0" w:space="0" w:color="auto"/>
                <w:left w:val="none" w:sz="0" w:space="0" w:color="auto"/>
                <w:bottom w:val="none" w:sz="0" w:space="0" w:color="auto"/>
                <w:right w:val="none" w:sz="0" w:space="0" w:color="auto"/>
              </w:divBdr>
            </w:div>
            <w:div w:id="1092242454">
              <w:marLeft w:val="0"/>
              <w:marRight w:val="0"/>
              <w:marTop w:val="0"/>
              <w:marBottom w:val="0"/>
              <w:divBdr>
                <w:top w:val="none" w:sz="0" w:space="0" w:color="auto"/>
                <w:left w:val="none" w:sz="0" w:space="0" w:color="auto"/>
                <w:bottom w:val="none" w:sz="0" w:space="0" w:color="auto"/>
                <w:right w:val="none" w:sz="0" w:space="0" w:color="auto"/>
              </w:divBdr>
            </w:div>
            <w:div w:id="1171873646">
              <w:marLeft w:val="0"/>
              <w:marRight w:val="0"/>
              <w:marTop w:val="0"/>
              <w:marBottom w:val="0"/>
              <w:divBdr>
                <w:top w:val="none" w:sz="0" w:space="0" w:color="auto"/>
                <w:left w:val="none" w:sz="0" w:space="0" w:color="auto"/>
                <w:bottom w:val="none" w:sz="0" w:space="0" w:color="auto"/>
                <w:right w:val="none" w:sz="0" w:space="0" w:color="auto"/>
              </w:divBdr>
            </w:div>
            <w:div w:id="1345550440">
              <w:marLeft w:val="0"/>
              <w:marRight w:val="0"/>
              <w:marTop w:val="0"/>
              <w:marBottom w:val="0"/>
              <w:divBdr>
                <w:top w:val="none" w:sz="0" w:space="0" w:color="auto"/>
                <w:left w:val="none" w:sz="0" w:space="0" w:color="auto"/>
                <w:bottom w:val="none" w:sz="0" w:space="0" w:color="auto"/>
                <w:right w:val="none" w:sz="0" w:space="0" w:color="auto"/>
              </w:divBdr>
            </w:div>
            <w:div w:id="1396660961">
              <w:marLeft w:val="0"/>
              <w:marRight w:val="0"/>
              <w:marTop w:val="0"/>
              <w:marBottom w:val="0"/>
              <w:divBdr>
                <w:top w:val="none" w:sz="0" w:space="0" w:color="auto"/>
                <w:left w:val="none" w:sz="0" w:space="0" w:color="auto"/>
                <w:bottom w:val="none" w:sz="0" w:space="0" w:color="auto"/>
                <w:right w:val="none" w:sz="0" w:space="0" w:color="auto"/>
              </w:divBdr>
            </w:div>
            <w:div w:id="1563563835">
              <w:marLeft w:val="0"/>
              <w:marRight w:val="0"/>
              <w:marTop w:val="0"/>
              <w:marBottom w:val="0"/>
              <w:divBdr>
                <w:top w:val="none" w:sz="0" w:space="0" w:color="auto"/>
                <w:left w:val="none" w:sz="0" w:space="0" w:color="auto"/>
                <w:bottom w:val="none" w:sz="0" w:space="0" w:color="auto"/>
                <w:right w:val="none" w:sz="0" w:space="0" w:color="auto"/>
              </w:divBdr>
            </w:div>
            <w:div w:id="1620919374">
              <w:marLeft w:val="0"/>
              <w:marRight w:val="0"/>
              <w:marTop w:val="0"/>
              <w:marBottom w:val="0"/>
              <w:divBdr>
                <w:top w:val="none" w:sz="0" w:space="0" w:color="auto"/>
                <w:left w:val="none" w:sz="0" w:space="0" w:color="auto"/>
                <w:bottom w:val="none" w:sz="0" w:space="0" w:color="auto"/>
                <w:right w:val="none" w:sz="0" w:space="0" w:color="auto"/>
              </w:divBdr>
            </w:div>
            <w:div w:id="1724324620">
              <w:marLeft w:val="0"/>
              <w:marRight w:val="0"/>
              <w:marTop w:val="0"/>
              <w:marBottom w:val="0"/>
              <w:divBdr>
                <w:top w:val="none" w:sz="0" w:space="0" w:color="auto"/>
                <w:left w:val="none" w:sz="0" w:space="0" w:color="auto"/>
                <w:bottom w:val="none" w:sz="0" w:space="0" w:color="auto"/>
                <w:right w:val="none" w:sz="0" w:space="0" w:color="auto"/>
              </w:divBdr>
            </w:div>
            <w:div w:id="2128115683">
              <w:marLeft w:val="0"/>
              <w:marRight w:val="0"/>
              <w:marTop w:val="0"/>
              <w:marBottom w:val="0"/>
              <w:divBdr>
                <w:top w:val="none" w:sz="0" w:space="0" w:color="auto"/>
                <w:left w:val="none" w:sz="0" w:space="0" w:color="auto"/>
                <w:bottom w:val="none" w:sz="0" w:space="0" w:color="auto"/>
                <w:right w:val="none" w:sz="0" w:space="0" w:color="auto"/>
              </w:divBdr>
            </w:div>
            <w:div w:id="2145075972">
              <w:marLeft w:val="0"/>
              <w:marRight w:val="0"/>
              <w:marTop w:val="0"/>
              <w:marBottom w:val="0"/>
              <w:divBdr>
                <w:top w:val="none" w:sz="0" w:space="0" w:color="auto"/>
                <w:left w:val="none" w:sz="0" w:space="0" w:color="auto"/>
                <w:bottom w:val="none" w:sz="0" w:space="0" w:color="auto"/>
                <w:right w:val="none" w:sz="0" w:space="0" w:color="auto"/>
              </w:divBdr>
            </w:div>
            <w:div w:id="2146772561">
              <w:marLeft w:val="0"/>
              <w:marRight w:val="0"/>
              <w:marTop w:val="0"/>
              <w:marBottom w:val="0"/>
              <w:divBdr>
                <w:top w:val="none" w:sz="0" w:space="0" w:color="auto"/>
                <w:left w:val="none" w:sz="0" w:space="0" w:color="auto"/>
                <w:bottom w:val="none" w:sz="0" w:space="0" w:color="auto"/>
                <w:right w:val="none" w:sz="0" w:space="0" w:color="auto"/>
              </w:divBdr>
            </w:div>
          </w:divsChild>
        </w:div>
        <w:div w:id="1083530895">
          <w:marLeft w:val="0"/>
          <w:marRight w:val="0"/>
          <w:marTop w:val="0"/>
          <w:marBottom w:val="0"/>
          <w:divBdr>
            <w:top w:val="none" w:sz="0" w:space="0" w:color="auto"/>
            <w:left w:val="none" w:sz="0" w:space="0" w:color="auto"/>
            <w:bottom w:val="none" w:sz="0" w:space="0" w:color="auto"/>
            <w:right w:val="none" w:sz="0" w:space="0" w:color="auto"/>
          </w:divBdr>
          <w:divsChild>
            <w:div w:id="171648071">
              <w:marLeft w:val="0"/>
              <w:marRight w:val="0"/>
              <w:marTop w:val="0"/>
              <w:marBottom w:val="0"/>
              <w:divBdr>
                <w:top w:val="none" w:sz="0" w:space="0" w:color="auto"/>
                <w:left w:val="none" w:sz="0" w:space="0" w:color="auto"/>
                <w:bottom w:val="none" w:sz="0" w:space="0" w:color="auto"/>
                <w:right w:val="none" w:sz="0" w:space="0" w:color="auto"/>
              </w:divBdr>
            </w:div>
            <w:div w:id="359167692">
              <w:marLeft w:val="0"/>
              <w:marRight w:val="0"/>
              <w:marTop w:val="0"/>
              <w:marBottom w:val="0"/>
              <w:divBdr>
                <w:top w:val="none" w:sz="0" w:space="0" w:color="auto"/>
                <w:left w:val="none" w:sz="0" w:space="0" w:color="auto"/>
                <w:bottom w:val="none" w:sz="0" w:space="0" w:color="auto"/>
                <w:right w:val="none" w:sz="0" w:space="0" w:color="auto"/>
              </w:divBdr>
            </w:div>
            <w:div w:id="476655476">
              <w:marLeft w:val="0"/>
              <w:marRight w:val="0"/>
              <w:marTop w:val="0"/>
              <w:marBottom w:val="0"/>
              <w:divBdr>
                <w:top w:val="none" w:sz="0" w:space="0" w:color="auto"/>
                <w:left w:val="none" w:sz="0" w:space="0" w:color="auto"/>
                <w:bottom w:val="none" w:sz="0" w:space="0" w:color="auto"/>
                <w:right w:val="none" w:sz="0" w:space="0" w:color="auto"/>
              </w:divBdr>
            </w:div>
            <w:div w:id="508906887">
              <w:marLeft w:val="0"/>
              <w:marRight w:val="0"/>
              <w:marTop w:val="0"/>
              <w:marBottom w:val="0"/>
              <w:divBdr>
                <w:top w:val="none" w:sz="0" w:space="0" w:color="auto"/>
                <w:left w:val="none" w:sz="0" w:space="0" w:color="auto"/>
                <w:bottom w:val="none" w:sz="0" w:space="0" w:color="auto"/>
                <w:right w:val="none" w:sz="0" w:space="0" w:color="auto"/>
              </w:divBdr>
            </w:div>
            <w:div w:id="596065440">
              <w:marLeft w:val="0"/>
              <w:marRight w:val="0"/>
              <w:marTop w:val="0"/>
              <w:marBottom w:val="0"/>
              <w:divBdr>
                <w:top w:val="none" w:sz="0" w:space="0" w:color="auto"/>
                <w:left w:val="none" w:sz="0" w:space="0" w:color="auto"/>
                <w:bottom w:val="none" w:sz="0" w:space="0" w:color="auto"/>
                <w:right w:val="none" w:sz="0" w:space="0" w:color="auto"/>
              </w:divBdr>
            </w:div>
            <w:div w:id="618611699">
              <w:marLeft w:val="0"/>
              <w:marRight w:val="0"/>
              <w:marTop w:val="0"/>
              <w:marBottom w:val="0"/>
              <w:divBdr>
                <w:top w:val="none" w:sz="0" w:space="0" w:color="auto"/>
                <w:left w:val="none" w:sz="0" w:space="0" w:color="auto"/>
                <w:bottom w:val="none" w:sz="0" w:space="0" w:color="auto"/>
                <w:right w:val="none" w:sz="0" w:space="0" w:color="auto"/>
              </w:divBdr>
            </w:div>
            <w:div w:id="741291071">
              <w:marLeft w:val="0"/>
              <w:marRight w:val="0"/>
              <w:marTop w:val="0"/>
              <w:marBottom w:val="0"/>
              <w:divBdr>
                <w:top w:val="none" w:sz="0" w:space="0" w:color="auto"/>
                <w:left w:val="none" w:sz="0" w:space="0" w:color="auto"/>
                <w:bottom w:val="none" w:sz="0" w:space="0" w:color="auto"/>
                <w:right w:val="none" w:sz="0" w:space="0" w:color="auto"/>
              </w:divBdr>
            </w:div>
            <w:div w:id="772439136">
              <w:marLeft w:val="0"/>
              <w:marRight w:val="0"/>
              <w:marTop w:val="0"/>
              <w:marBottom w:val="0"/>
              <w:divBdr>
                <w:top w:val="none" w:sz="0" w:space="0" w:color="auto"/>
                <w:left w:val="none" w:sz="0" w:space="0" w:color="auto"/>
                <w:bottom w:val="none" w:sz="0" w:space="0" w:color="auto"/>
                <w:right w:val="none" w:sz="0" w:space="0" w:color="auto"/>
              </w:divBdr>
            </w:div>
            <w:div w:id="932709081">
              <w:marLeft w:val="0"/>
              <w:marRight w:val="0"/>
              <w:marTop w:val="0"/>
              <w:marBottom w:val="0"/>
              <w:divBdr>
                <w:top w:val="none" w:sz="0" w:space="0" w:color="auto"/>
                <w:left w:val="none" w:sz="0" w:space="0" w:color="auto"/>
                <w:bottom w:val="none" w:sz="0" w:space="0" w:color="auto"/>
                <w:right w:val="none" w:sz="0" w:space="0" w:color="auto"/>
              </w:divBdr>
            </w:div>
            <w:div w:id="1071004524">
              <w:marLeft w:val="0"/>
              <w:marRight w:val="0"/>
              <w:marTop w:val="0"/>
              <w:marBottom w:val="0"/>
              <w:divBdr>
                <w:top w:val="none" w:sz="0" w:space="0" w:color="auto"/>
                <w:left w:val="none" w:sz="0" w:space="0" w:color="auto"/>
                <w:bottom w:val="none" w:sz="0" w:space="0" w:color="auto"/>
                <w:right w:val="none" w:sz="0" w:space="0" w:color="auto"/>
              </w:divBdr>
            </w:div>
            <w:div w:id="1254513175">
              <w:marLeft w:val="0"/>
              <w:marRight w:val="0"/>
              <w:marTop w:val="0"/>
              <w:marBottom w:val="0"/>
              <w:divBdr>
                <w:top w:val="none" w:sz="0" w:space="0" w:color="auto"/>
                <w:left w:val="none" w:sz="0" w:space="0" w:color="auto"/>
                <w:bottom w:val="none" w:sz="0" w:space="0" w:color="auto"/>
                <w:right w:val="none" w:sz="0" w:space="0" w:color="auto"/>
              </w:divBdr>
            </w:div>
            <w:div w:id="1337071919">
              <w:marLeft w:val="0"/>
              <w:marRight w:val="0"/>
              <w:marTop w:val="0"/>
              <w:marBottom w:val="0"/>
              <w:divBdr>
                <w:top w:val="none" w:sz="0" w:space="0" w:color="auto"/>
                <w:left w:val="none" w:sz="0" w:space="0" w:color="auto"/>
                <w:bottom w:val="none" w:sz="0" w:space="0" w:color="auto"/>
                <w:right w:val="none" w:sz="0" w:space="0" w:color="auto"/>
              </w:divBdr>
            </w:div>
            <w:div w:id="1339381305">
              <w:marLeft w:val="0"/>
              <w:marRight w:val="0"/>
              <w:marTop w:val="0"/>
              <w:marBottom w:val="0"/>
              <w:divBdr>
                <w:top w:val="none" w:sz="0" w:space="0" w:color="auto"/>
                <w:left w:val="none" w:sz="0" w:space="0" w:color="auto"/>
                <w:bottom w:val="none" w:sz="0" w:space="0" w:color="auto"/>
                <w:right w:val="none" w:sz="0" w:space="0" w:color="auto"/>
              </w:divBdr>
            </w:div>
            <w:div w:id="1385759825">
              <w:marLeft w:val="0"/>
              <w:marRight w:val="0"/>
              <w:marTop w:val="0"/>
              <w:marBottom w:val="0"/>
              <w:divBdr>
                <w:top w:val="none" w:sz="0" w:space="0" w:color="auto"/>
                <w:left w:val="none" w:sz="0" w:space="0" w:color="auto"/>
                <w:bottom w:val="none" w:sz="0" w:space="0" w:color="auto"/>
                <w:right w:val="none" w:sz="0" w:space="0" w:color="auto"/>
              </w:divBdr>
            </w:div>
            <w:div w:id="1391998722">
              <w:marLeft w:val="0"/>
              <w:marRight w:val="0"/>
              <w:marTop w:val="0"/>
              <w:marBottom w:val="0"/>
              <w:divBdr>
                <w:top w:val="none" w:sz="0" w:space="0" w:color="auto"/>
                <w:left w:val="none" w:sz="0" w:space="0" w:color="auto"/>
                <w:bottom w:val="none" w:sz="0" w:space="0" w:color="auto"/>
                <w:right w:val="none" w:sz="0" w:space="0" w:color="auto"/>
              </w:divBdr>
            </w:div>
            <w:div w:id="1460536140">
              <w:marLeft w:val="0"/>
              <w:marRight w:val="0"/>
              <w:marTop w:val="0"/>
              <w:marBottom w:val="0"/>
              <w:divBdr>
                <w:top w:val="none" w:sz="0" w:space="0" w:color="auto"/>
                <w:left w:val="none" w:sz="0" w:space="0" w:color="auto"/>
                <w:bottom w:val="none" w:sz="0" w:space="0" w:color="auto"/>
                <w:right w:val="none" w:sz="0" w:space="0" w:color="auto"/>
              </w:divBdr>
            </w:div>
            <w:div w:id="1500777404">
              <w:marLeft w:val="0"/>
              <w:marRight w:val="0"/>
              <w:marTop w:val="0"/>
              <w:marBottom w:val="0"/>
              <w:divBdr>
                <w:top w:val="none" w:sz="0" w:space="0" w:color="auto"/>
                <w:left w:val="none" w:sz="0" w:space="0" w:color="auto"/>
                <w:bottom w:val="none" w:sz="0" w:space="0" w:color="auto"/>
                <w:right w:val="none" w:sz="0" w:space="0" w:color="auto"/>
              </w:divBdr>
            </w:div>
            <w:div w:id="1517310706">
              <w:marLeft w:val="0"/>
              <w:marRight w:val="0"/>
              <w:marTop w:val="0"/>
              <w:marBottom w:val="0"/>
              <w:divBdr>
                <w:top w:val="none" w:sz="0" w:space="0" w:color="auto"/>
                <w:left w:val="none" w:sz="0" w:space="0" w:color="auto"/>
                <w:bottom w:val="none" w:sz="0" w:space="0" w:color="auto"/>
                <w:right w:val="none" w:sz="0" w:space="0" w:color="auto"/>
              </w:divBdr>
            </w:div>
            <w:div w:id="2023970253">
              <w:marLeft w:val="0"/>
              <w:marRight w:val="0"/>
              <w:marTop w:val="0"/>
              <w:marBottom w:val="0"/>
              <w:divBdr>
                <w:top w:val="none" w:sz="0" w:space="0" w:color="auto"/>
                <w:left w:val="none" w:sz="0" w:space="0" w:color="auto"/>
                <w:bottom w:val="none" w:sz="0" w:space="0" w:color="auto"/>
                <w:right w:val="none" w:sz="0" w:space="0" w:color="auto"/>
              </w:divBdr>
            </w:div>
            <w:div w:id="2088649610">
              <w:marLeft w:val="0"/>
              <w:marRight w:val="0"/>
              <w:marTop w:val="0"/>
              <w:marBottom w:val="0"/>
              <w:divBdr>
                <w:top w:val="none" w:sz="0" w:space="0" w:color="auto"/>
                <w:left w:val="none" w:sz="0" w:space="0" w:color="auto"/>
                <w:bottom w:val="none" w:sz="0" w:space="0" w:color="auto"/>
                <w:right w:val="none" w:sz="0" w:space="0" w:color="auto"/>
              </w:divBdr>
            </w:div>
          </w:divsChild>
        </w:div>
        <w:div w:id="1214804076">
          <w:marLeft w:val="0"/>
          <w:marRight w:val="0"/>
          <w:marTop w:val="0"/>
          <w:marBottom w:val="0"/>
          <w:divBdr>
            <w:top w:val="none" w:sz="0" w:space="0" w:color="auto"/>
            <w:left w:val="none" w:sz="0" w:space="0" w:color="auto"/>
            <w:bottom w:val="none" w:sz="0" w:space="0" w:color="auto"/>
            <w:right w:val="none" w:sz="0" w:space="0" w:color="auto"/>
          </w:divBdr>
        </w:div>
        <w:div w:id="1645042973">
          <w:marLeft w:val="0"/>
          <w:marRight w:val="0"/>
          <w:marTop w:val="0"/>
          <w:marBottom w:val="0"/>
          <w:divBdr>
            <w:top w:val="none" w:sz="0" w:space="0" w:color="auto"/>
            <w:left w:val="none" w:sz="0" w:space="0" w:color="auto"/>
            <w:bottom w:val="none" w:sz="0" w:space="0" w:color="auto"/>
            <w:right w:val="none" w:sz="0" w:space="0" w:color="auto"/>
          </w:divBdr>
          <w:divsChild>
            <w:div w:id="31342863">
              <w:marLeft w:val="0"/>
              <w:marRight w:val="0"/>
              <w:marTop w:val="0"/>
              <w:marBottom w:val="0"/>
              <w:divBdr>
                <w:top w:val="none" w:sz="0" w:space="0" w:color="auto"/>
                <w:left w:val="none" w:sz="0" w:space="0" w:color="auto"/>
                <w:bottom w:val="none" w:sz="0" w:space="0" w:color="auto"/>
                <w:right w:val="none" w:sz="0" w:space="0" w:color="auto"/>
              </w:divBdr>
            </w:div>
            <w:div w:id="51924464">
              <w:marLeft w:val="0"/>
              <w:marRight w:val="0"/>
              <w:marTop w:val="0"/>
              <w:marBottom w:val="0"/>
              <w:divBdr>
                <w:top w:val="none" w:sz="0" w:space="0" w:color="auto"/>
                <w:left w:val="none" w:sz="0" w:space="0" w:color="auto"/>
                <w:bottom w:val="none" w:sz="0" w:space="0" w:color="auto"/>
                <w:right w:val="none" w:sz="0" w:space="0" w:color="auto"/>
              </w:divBdr>
            </w:div>
            <w:div w:id="123472355">
              <w:marLeft w:val="0"/>
              <w:marRight w:val="0"/>
              <w:marTop w:val="0"/>
              <w:marBottom w:val="0"/>
              <w:divBdr>
                <w:top w:val="none" w:sz="0" w:space="0" w:color="auto"/>
                <w:left w:val="none" w:sz="0" w:space="0" w:color="auto"/>
                <w:bottom w:val="none" w:sz="0" w:space="0" w:color="auto"/>
                <w:right w:val="none" w:sz="0" w:space="0" w:color="auto"/>
              </w:divBdr>
            </w:div>
            <w:div w:id="133644324">
              <w:marLeft w:val="0"/>
              <w:marRight w:val="0"/>
              <w:marTop w:val="0"/>
              <w:marBottom w:val="0"/>
              <w:divBdr>
                <w:top w:val="none" w:sz="0" w:space="0" w:color="auto"/>
                <w:left w:val="none" w:sz="0" w:space="0" w:color="auto"/>
                <w:bottom w:val="none" w:sz="0" w:space="0" w:color="auto"/>
                <w:right w:val="none" w:sz="0" w:space="0" w:color="auto"/>
              </w:divBdr>
            </w:div>
            <w:div w:id="196549468">
              <w:marLeft w:val="0"/>
              <w:marRight w:val="0"/>
              <w:marTop w:val="0"/>
              <w:marBottom w:val="0"/>
              <w:divBdr>
                <w:top w:val="none" w:sz="0" w:space="0" w:color="auto"/>
                <w:left w:val="none" w:sz="0" w:space="0" w:color="auto"/>
                <w:bottom w:val="none" w:sz="0" w:space="0" w:color="auto"/>
                <w:right w:val="none" w:sz="0" w:space="0" w:color="auto"/>
              </w:divBdr>
            </w:div>
            <w:div w:id="256838854">
              <w:marLeft w:val="0"/>
              <w:marRight w:val="0"/>
              <w:marTop w:val="0"/>
              <w:marBottom w:val="0"/>
              <w:divBdr>
                <w:top w:val="none" w:sz="0" w:space="0" w:color="auto"/>
                <w:left w:val="none" w:sz="0" w:space="0" w:color="auto"/>
                <w:bottom w:val="none" w:sz="0" w:space="0" w:color="auto"/>
                <w:right w:val="none" w:sz="0" w:space="0" w:color="auto"/>
              </w:divBdr>
            </w:div>
            <w:div w:id="328950961">
              <w:marLeft w:val="0"/>
              <w:marRight w:val="0"/>
              <w:marTop w:val="0"/>
              <w:marBottom w:val="0"/>
              <w:divBdr>
                <w:top w:val="none" w:sz="0" w:space="0" w:color="auto"/>
                <w:left w:val="none" w:sz="0" w:space="0" w:color="auto"/>
                <w:bottom w:val="none" w:sz="0" w:space="0" w:color="auto"/>
                <w:right w:val="none" w:sz="0" w:space="0" w:color="auto"/>
              </w:divBdr>
            </w:div>
            <w:div w:id="392702946">
              <w:marLeft w:val="0"/>
              <w:marRight w:val="0"/>
              <w:marTop w:val="0"/>
              <w:marBottom w:val="0"/>
              <w:divBdr>
                <w:top w:val="none" w:sz="0" w:space="0" w:color="auto"/>
                <w:left w:val="none" w:sz="0" w:space="0" w:color="auto"/>
                <w:bottom w:val="none" w:sz="0" w:space="0" w:color="auto"/>
                <w:right w:val="none" w:sz="0" w:space="0" w:color="auto"/>
              </w:divBdr>
            </w:div>
            <w:div w:id="509180576">
              <w:marLeft w:val="0"/>
              <w:marRight w:val="0"/>
              <w:marTop w:val="0"/>
              <w:marBottom w:val="0"/>
              <w:divBdr>
                <w:top w:val="none" w:sz="0" w:space="0" w:color="auto"/>
                <w:left w:val="none" w:sz="0" w:space="0" w:color="auto"/>
                <w:bottom w:val="none" w:sz="0" w:space="0" w:color="auto"/>
                <w:right w:val="none" w:sz="0" w:space="0" w:color="auto"/>
              </w:divBdr>
            </w:div>
            <w:div w:id="512112934">
              <w:marLeft w:val="0"/>
              <w:marRight w:val="0"/>
              <w:marTop w:val="0"/>
              <w:marBottom w:val="0"/>
              <w:divBdr>
                <w:top w:val="none" w:sz="0" w:space="0" w:color="auto"/>
                <w:left w:val="none" w:sz="0" w:space="0" w:color="auto"/>
                <w:bottom w:val="none" w:sz="0" w:space="0" w:color="auto"/>
                <w:right w:val="none" w:sz="0" w:space="0" w:color="auto"/>
              </w:divBdr>
            </w:div>
            <w:div w:id="514612169">
              <w:marLeft w:val="0"/>
              <w:marRight w:val="0"/>
              <w:marTop w:val="0"/>
              <w:marBottom w:val="0"/>
              <w:divBdr>
                <w:top w:val="none" w:sz="0" w:space="0" w:color="auto"/>
                <w:left w:val="none" w:sz="0" w:space="0" w:color="auto"/>
                <w:bottom w:val="none" w:sz="0" w:space="0" w:color="auto"/>
                <w:right w:val="none" w:sz="0" w:space="0" w:color="auto"/>
              </w:divBdr>
            </w:div>
            <w:div w:id="561675115">
              <w:marLeft w:val="0"/>
              <w:marRight w:val="0"/>
              <w:marTop w:val="0"/>
              <w:marBottom w:val="0"/>
              <w:divBdr>
                <w:top w:val="none" w:sz="0" w:space="0" w:color="auto"/>
                <w:left w:val="none" w:sz="0" w:space="0" w:color="auto"/>
                <w:bottom w:val="none" w:sz="0" w:space="0" w:color="auto"/>
                <w:right w:val="none" w:sz="0" w:space="0" w:color="auto"/>
              </w:divBdr>
            </w:div>
            <w:div w:id="1223129086">
              <w:marLeft w:val="0"/>
              <w:marRight w:val="0"/>
              <w:marTop w:val="0"/>
              <w:marBottom w:val="0"/>
              <w:divBdr>
                <w:top w:val="none" w:sz="0" w:space="0" w:color="auto"/>
                <w:left w:val="none" w:sz="0" w:space="0" w:color="auto"/>
                <w:bottom w:val="none" w:sz="0" w:space="0" w:color="auto"/>
                <w:right w:val="none" w:sz="0" w:space="0" w:color="auto"/>
              </w:divBdr>
            </w:div>
            <w:div w:id="1339844218">
              <w:marLeft w:val="0"/>
              <w:marRight w:val="0"/>
              <w:marTop w:val="0"/>
              <w:marBottom w:val="0"/>
              <w:divBdr>
                <w:top w:val="none" w:sz="0" w:space="0" w:color="auto"/>
                <w:left w:val="none" w:sz="0" w:space="0" w:color="auto"/>
                <w:bottom w:val="none" w:sz="0" w:space="0" w:color="auto"/>
                <w:right w:val="none" w:sz="0" w:space="0" w:color="auto"/>
              </w:divBdr>
            </w:div>
            <w:div w:id="1372417879">
              <w:marLeft w:val="0"/>
              <w:marRight w:val="0"/>
              <w:marTop w:val="0"/>
              <w:marBottom w:val="0"/>
              <w:divBdr>
                <w:top w:val="none" w:sz="0" w:space="0" w:color="auto"/>
                <w:left w:val="none" w:sz="0" w:space="0" w:color="auto"/>
                <w:bottom w:val="none" w:sz="0" w:space="0" w:color="auto"/>
                <w:right w:val="none" w:sz="0" w:space="0" w:color="auto"/>
              </w:divBdr>
            </w:div>
            <w:div w:id="1427849582">
              <w:marLeft w:val="0"/>
              <w:marRight w:val="0"/>
              <w:marTop w:val="0"/>
              <w:marBottom w:val="0"/>
              <w:divBdr>
                <w:top w:val="none" w:sz="0" w:space="0" w:color="auto"/>
                <w:left w:val="none" w:sz="0" w:space="0" w:color="auto"/>
                <w:bottom w:val="none" w:sz="0" w:space="0" w:color="auto"/>
                <w:right w:val="none" w:sz="0" w:space="0" w:color="auto"/>
              </w:divBdr>
            </w:div>
            <w:div w:id="1473719672">
              <w:marLeft w:val="0"/>
              <w:marRight w:val="0"/>
              <w:marTop w:val="0"/>
              <w:marBottom w:val="0"/>
              <w:divBdr>
                <w:top w:val="none" w:sz="0" w:space="0" w:color="auto"/>
                <w:left w:val="none" w:sz="0" w:space="0" w:color="auto"/>
                <w:bottom w:val="none" w:sz="0" w:space="0" w:color="auto"/>
                <w:right w:val="none" w:sz="0" w:space="0" w:color="auto"/>
              </w:divBdr>
            </w:div>
            <w:div w:id="1495534378">
              <w:marLeft w:val="0"/>
              <w:marRight w:val="0"/>
              <w:marTop w:val="0"/>
              <w:marBottom w:val="0"/>
              <w:divBdr>
                <w:top w:val="none" w:sz="0" w:space="0" w:color="auto"/>
                <w:left w:val="none" w:sz="0" w:space="0" w:color="auto"/>
                <w:bottom w:val="none" w:sz="0" w:space="0" w:color="auto"/>
                <w:right w:val="none" w:sz="0" w:space="0" w:color="auto"/>
              </w:divBdr>
            </w:div>
            <w:div w:id="1638073957">
              <w:marLeft w:val="0"/>
              <w:marRight w:val="0"/>
              <w:marTop w:val="0"/>
              <w:marBottom w:val="0"/>
              <w:divBdr>
                <w:top w:val="none" w:sz="0" w:space="0" w:color="auto"/>
                <w:left w:val="none" w:sz="0" w:space="0" w:color="auto"/>
                <w:bottom w:val="none" w:sz="0" w:space="0" w:color="auto"/>
                <w:right w:val="none" w:sz="0" w:space="0" w:color="auto"/>
              </w:divBdr>
            </w:div>
            <w:div w:id="1902405245">
              <w:marLeft w:val="0"/>
              <w:marRight w:val="0"/>
              <w:marTop w:val="0"/>
              <w:marBottom w:val="0"/>
              <w:divBdr>
                <w:top w:val="none" w:sz="0" w:space="0" w:color="auto"/>
                <w:left w:val="none" w:sz="0" w:space="0" w:color="auto"/>
                <w:bottom w:val="none" w:sz="0" w:space="0" w:color="auto"/>
                <w:right w:val="none" w:sz="0" w:space="0" w:color="auto"/>
              </w:divBdr>
            </w:div>
          </w:divsChild>
        </w:div>
        <w:div w:id="1950971562">
          <w:marLeft w:val="0"/>
          <w:marRight w:val="0"/>
          <w:marTop w:val="0"/>
          <w:marBottom w:val="0"/>
          <w:divBdr>
            <w:top w:val="none" w:sz="0" w:space="0" w:color="auto"/>
            <w:left w:val="none" w:sz="0" w:space="0" w:color="auto"/>
            <w:bottom w:val="none" w:sz="0" w:space="0" w:color="auto"/>
            <w:right w:val="none" w:sz="0" w:space="0" w:color="auto"/>
          </w:divBdr>
        </w:div>
        <w:div w:id="2125270963">
          <w:marLeft w:val="0"/>
          <w:marRight w:val="0"/>
          <w:marTop w:val="0"/>
          <w:marBottom w:val="0"/>
          <w:divBdr>
            <w:top w:val="none" w:sz="0" w:space="0" w:color="auto"/>
            <w:left w:val="none" w:sz="0" w:space="0" w:color="auto"/>
            <w:bottom w:val="none" w:sz="0" w:space="0" w:color="auto"/>
            <w:right w:val="none" w:sz="0" w:space="0" w:color="auto"/>
          </w:divBdr>
        </w:div>
      </w:divsChild>
    </w:div>
    <w:div w:id="1229077761">
      <w:bodyDiv w:val="1"/>
      <w:marLeft w:val="0"/>
      <w:marRight w:val="0"/>
      <w:marTop w:val="0"/>
      <w:marBottom w:val="0"/>
      <w:divBdr>
        <w:top w:val="none" w:sz="0" w:space="0" w:color="auto"/>
        <w:left w:val="none" w:sz="0" w:space="0" w:color="auto"/>
        <w:bottom w:val="none" w:sz="0" w:space="0" w:color="auto"/>
        <w:right w:val="none" w:sz="0" w:space="0" w:color="auto"/>
      </w:divBdr>
      <w:divsChild>
        <w:div w:id="702246331">
          <w:marLeft w:val="0"/>
          <w:marRight w:val="0"/>
          <w:marTop w:val="0"/>
          <w:marBottom w:val="0"/>
          <w:divBdr>
            <w:top w:val="none" w:sz="0" w:space="0" w:color="auto"/>
            <w:left w:val="none" w:sz="0" w:space="0" w:color="auto"/>
            <w:bottom w:val="none" w:sz="0" w:space="0" w:color="auto"/>
            <w:right w:val="none" w:sz="0" w:space="0" w:color="auto"/>
          </w:divBdr>
          <w:divsChild>
            <w:div w:id="24062190">
              <w:marLeft w:val="0"/>
              <w:marRight w:val="0"/>
              <w:marTop w:val="0"/>
              <w:marBottom w:val="0"/>
              <w:divBdr>
                <w:top w:val="none" w:sz="0" w:space="0" w:color="auto"/>
                <w:left w:val="none" w:sz="0" w:space="0" w:color="auto"/>
                <w:bottom w:val="none" w:sz="0" w:space="0" w:color="auto"/>
                <w:right w:val="none" w:sz="0" w:space="0" w:color="auto"/>
              </w:divBdr>
            </w:div>
            <w:div w:id="744954852">
              <w:marLeft w:val="0"/>
              <w:marRight w:val="0"/>
              <w:marTop w:val="0"/>
              <w:marBottom w:val="0"/>
              <w:divBdr>
                <w:top w:val="none" w:sz="0" w:space="0" w:color="auto"/>
                <w:left w:val="none" w:sz="0" w:space="0" w:color="auto"/>
                <w:bottom w:val="none" w:sz="0" w:space="0" w:color="auto"/>
                <w:right w:val="none" w:sz="0" w:space="0" w:color="auto"/>
              </w:divBdr>
            </w:div>
            <w:div w:id="1195996820">
              <w:marLeft w:val="0"/>
              <w:marRight w:val="0"/>
              <w:marTop w:val="0"/>
              <w:marBottom w:val="0"/>
              <w:divBdr>
                <w:top w:val="none" w:sz="0" w:space="0" w:color="auto"/>
                <w:left w:val="none" w:sz="0" w:space="0" w:color="auto"/>
                <w:bottom w:val="none" w:sz="0" w:space="0" w:color="auto"/>
                <w:right w:val="none" w:sz="0" w:space="0" w:color="auto"/>
              </w:divBdr>
            </w:div>
            <w:div w:id="1674919364">
              <w:marLeft w:val="0"/>
              <w:marRight w:val="0"/>
              <w:marTop w:val="0"/>
              <w:marBottom w:val="0"/>
              <w:divBdr>
                <w:top w:val="none" w:sz="0" w:space="0" w:color="auto"/>
                <w:left w:val="none" w:sz="0" w:space="0" w:color="auto"/>
                <w:bottom w:val="none" w:sz="0" w:space="0" w:color="auto"/>
                <w:right w:val="none" w:sz="0" w:space="0" w:color="auto"/>
              </w:divBdr>
            </w:div>
          </w:divsChild>
        </w:div>
        <w:div w:id="1756241066">
          <w:marLeft w:val="0"/>
          <w:marRight w:val="0"/>
          <w:marTop w:val="0"/>
          <w:marBottom w:val="0"/>
          <w:divBdr>
            <w:top w:val="none" w:sz="0" w:space="0" w:color="auto"/>
            <w:left w:val="none" w:sz="0" w:space="0" w:color="auto"/>
            <w:bottom w:val="none" w:sz="0" w:space="0" w:color="auto"/>
            <w:right w:val="none" w:sz="0" w:space="0" w:color="auto"/>
          </w:divBdr>
          <w:divsChild>
            <w:div w:id="76758485">
              <w:marLeft w:val="0"/>
              <w:marRight w:val="0"/>
              <w:marTop w:val="0"/>
              <w:marBottom w:val="0"/>
              <w:divBdr>
                <w:top w:val="none" w:sz="0" w:space="0" w:color="auto"/>
                <w:left w:val="none" w:sz="0" w:space="0" w:color="auto"/>
                <w:bottom w:val="none" w:sz="0" w:space="0" w:color="auto"/>
                <w:right w:val="none" w:sz="0" w:space="0" w:color="auto"/>
              </w:divBdr>
            </w:div>
            <w:div w:id="139467488">
              <w:marLeft w:val="0"/>
              <w:marRight w:val="0"/>
              <w:marTop w:val="0"/>
              <w:marBottom w:val="0"/>
              <w:divBdr>
                <w:top w:val="none" w:sz="0" w:space="0" w:color="auto"/>
                <w:left w:val="none" w:sz="0" w:space="0" w:color="auto"/>
                <w:bottom w:val="none" w:sz="0" w:space="0" w:color="auto"/>
                <w:right w:val="none" w:sz="0" w:space="0" w:color="auto"/>
              </w:divBdr>
            </w:div>
            <w:div w:id="303511790">
              <w:marLeft w:val="0"/>
              <w:marRight w:val="0"/>
              <w:marTop w:val="0"/>
              <w:marBottom w:val="0"/>
              <w:divBdr>
                <w:top w:val="none" w:sz="0" w:space="0" w:color="auto"/>
                <w:left w:val="none" w:sz="0" w:space="0" w:color="auto"/>
                <w:bottom w:val="none" w:sz="0" w:space="0" w:color="auto"/>
                <w:right w:val="none" w:sz="0" w:space="0" w:color="auto"/>
              </w:divBdr>
            </w:div>
            <w:div w:id="445464990">
              <w:marLeft w:val="0"/>
              <w:marRight w:val="0"/>
              <w:marTop w:val="0"/>
              <w:marBottom w:val="0"/>
              <w:divBdr>
                <w:top w:val="none" w:sz="0" w:space="0" w:color="auto"/>
                <w:left w:val="none" w:sz="0" w:space="0" w:color="auto"/>
                <w:bottom w:val="none" w:sz="0" w:space="0" w:color="auto"/>
                <w:right w:val="none" w:sz="0" w:space="0" w:color="auto"/>
              </w:divBdr>
            </w:div>
            <w:div w:id="500973217">
              <w:marLeft w:val="0"/>
              <w:marRight w:val="0"/>
              <w:marTop w:val="0"/>
              <w:marBottom w:val="0"/>
              <w:divBdr>
                <w:top w:val="none" w:sz="0" w:space="0" w:color="auto"/>
                <w:left w:val="none" w:sz="0" w:space="0" w:color="auto"/>
                <w:bottom w:val="none" w:sz="0" w:space="0" w:color="auto"/>
                <w:right w:val="none" w:sz="0" w:space="0" w:color="auto"/>
              </w:divBdr>
            </w:div>
            <w:div w:id="684358477">
              <w:marLeft w:val="0"/>
              <w:marRight w:val="0"/>
              <w:marTop w:val="0"/>
              <w:marBottom w:val="0"/>
              <w:divBdr>
                <w:top w:val="none" w:sz="0" w:space="0" w:color="auto"/>
                <w:left w:val="none" w:sz="0" w:space="0" w:color="auto"/>
                <w:bottom w:val="none" w:sz="0" w:space="0" w:color="auto"/>
                <w:right w:val="none" w:sz="0" w:space="0" w:color="auto"/>
              </w:divBdr>
            </w:div>
            <w:div w:id="700252695">
              <w:marLeft w:val="0"/>
              <w:marRight w:val="0"/>
              <w:marTop w:val="0"/>
              <w:marBottom w:val="0"/>
              <w:divBdr>
                <w:top w:val="none" w:sz="0" w:space="0" w:color="auto"/>
                <w:left w:val="none" w:sz="0" w:space="0" w:color="auto"/>
                <w:bottom w:val="none" w:sz="0" w:space="0" w:color="auto"/>
                <w:right w:val="none" w:sz="0" w:space="0" w:color="auto"/>
              </w:divBdr>
            </w:div>
            <w:div w:id="880360829">
              <w:marLeft w:val="0"/>
              <w:marRight w:val="0"/>
              <w:marTop w:val="0"/>
              <w:marBottom w:val="0"/>
              <w:divBdr>
                <w:top w:val="none" w:sz="0" w:space="0" w:color="auto"/>
                <w:left w:val="none" w:sz="0" w:space="0" w:color="auto"/>
                <w:bottom w:val="none" w:sz="0" w:space="0" w:color="auto"/>
                <w:right w:val="none" w:sz="0" w:space="0" w:color="auto"/>
              </w:divBdr>
            </w:div>
            <w:div w:id="1287199144">
              <w:marLeft w:val="0"/>
              <w:marRight w:val="0"/>
              <w:marTop w:val="0"/>
              <w:marBottom w:val="0"/>
              <w:divBdr>
                <w:top w:val="none" w:sz="0" w:space="0" w:color="auto"/>
                <w:left w:val="none" w:sz="0" w:space="0" w:color="auto"/>
                <w:bottom w:val="none" w:sz="0" w:space="0" w:color="auto"/>
                <w:right w:val="none" w:sz="0" w:space="0" w:color="auto"/>
              </w:divBdr>
            </w:div>
            <w:div w:id="1465543971">
              <w:marLeft w:val="0"/>
              <w:marRight w:val="0"/>
              <w:marTop w:val="0"/>
              <w:marBottom w:val="0"/>
              <w:divBdr>
                <w:top w:val="none" w:sz="0" w:space="0" w:color="auto"/>
                <w:left w:val="none" w:sz="0" w:space="0" w:color="auto"/>
                <w:bottom w:val="none" w:sz="0" w:space="0" w:color="auto"/>
                <w:right w:val="none" w:sz="0" w:space="0" w:color="auto"/>
              </w:divBdr>
            </w:div>
            <w:div w:id="1651791177">
              <w:marLeft w:val="0"/>
              <w:marRight w:val="0"/>
              <w:marTop w:val="0"/>
              <w:marBottom w:val="0"/>
              <w:divBdr>
                <w:top w:val="none" w:sz="0" w:space="0" w:color="auto"/>
                <w:left w:val="none" w:sz="0" w:space="0" w:color="auto"/>
                <w:bottom w:val="none" w:sz="0" w:space="0" w:color="auto"/>
                <w:right w:val="none" w:sz="0" w:space="0" w:color="auto"/>
              </w:divBdr>
            </w:div>
            <w:div w:id="200331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117895">
      <w:bodyDiv w:val="1"/>
      <w:marLeft w:val="0"/>
      <w:marRight w:val="0"/>
      <w:marTop w:val="0"/>
      <w:marBottom w:val="0"/>
      <w:divBdr>
        <w:top w:val="none" w:sz="0" w:space="0" w:color="auto"/>
        <w:left w:val="none" w:sz="0" w:space="0" w:color="auto"/>
        <w:bottom w:val="none" w:sz="0" w:space="0" w:color="auto"/>
        <w:right w:val="none" w:sz="0" w:space="0" w:color="auto"/>
      </w:divBdr>
      <w:divsChild>
        <w:div w:id="1432816139">
          <w:marLeft w:val="0"/>
          <w:marRight w:val="0"/>
          <w:marTop w:val="0"/>
          <w:marBottom w:val="0"/>
          <w:divBdr>
            <w:top w:val="none" w:sz="0" w:space="0" w:color="auto"/>
            <w:left w:val="none" w:sz="0" w:space="0" w:color="auto"/>
            <w:bottom w:val="none" w:sz="0" w:space="0" w:color="auto"/>
            <w:right w:val="none" w:sz="0" w:space="0" w:color="auto"/>
          </w:divBdr>
        </w:div>
        <w:div w:id="1444762805">
          <w:marLeft w:val="0"/>
          <w:marRight w:val="0"/>
          <w:marTop w:val="0"/>
          <w:marBottom w:val="0"/>
          <w:divBdr>
            <w:top w:val="none" w:sz="0" w:space="0" w:color="auto"/>
            <w:left w:val="none" w:sz="0" w:space="0" w:color="auto"/>
            <w:bottom w:val="none" w:sz="0" w:space="0" w:color="auto"/>
            <w:right w:val="none" w:sz="0" w:space="0" w:color="auto"/>
          </w:divBdr>
        </w:div>
      </w:divsChild>
    </w:div>
    <w:div w:id="1382483615">
      <w:bodyDiv w:val="1"/>
      <w:marLeft w:val="0"/>
      <w:marRight w:val="0"/>
      <w:marTop w:val="0"/>
      <w:marBottom w:val="0"/>
      <w:divBdr>
        <w:top w:val="none" w:sz="0" w:space="0" w:color="auto"/>
        <w:left w:val="none" w:sz="0" w:space="0" w:color="auto"/>
        <w:bottom w:val="none" w:sz="0" w:space="0" w:color="auto"/>
        <w:right w:val="none" w:sz="0" w:space="0" w:color="auto"/>
      </w:divBdr>
      <w:divsChild>
        <w:div w:id="28192977">
          <w:marLeft w:val="0"/>
          <w:marRight w:val="0"/>
          <w:marTop w:val="0"/>
          <w:marBottom w:val="0"/>
          <w:divBdr>
            <w:top w:val="none" w:sz="0" w:space="0" w:color="auto"/>
            <w:left w:val="none" w:sz="0" w:space="0" w:color="auto"/>
            <w:bottom w:val="none" w:sz="0" w:space="0" w:color="auto"/>
            <w:right w:val="none" w:sz="0" w:space="0" w:color="auto"/>
          </w:divBdr>
        </w:div>
        <w:div w:id="691035429">
          <w:marLeft w:val="0"/>
          <w:marRight w:val="0"/>
          <w:marTop w:val="0"/>
          <w:marBottom w:val="0"/>
          <w:divBdr>
            <w:top w:val="none" w:sz="0" w:space="0" w:color="auto"/>
            <w:left w:val="none" w:sz="0" w:space="0" w:color="auto"/>
            <w:bottom w:val="none" w:sz="0" w:space="0" w:color="auto"/>
            <w:right w:val="none" w:sz="0" w:space="0" w:color="auto"/>
          </w:divBdr>
        </w:div>
        <w:div w:id="961576063">
          <w:marLeft w:val="0"/>
          <w:marRight w:val="0"/>
          <w:marTop w:val="0"/>
          <w:marBottom w:val="0"/>
          <w:divBdr>
            <w:top w:val="none" w:sz="0" w:space="0" w:color="auto"/>
            <w:left w:val="none" w:sz="0" w:space="0" w:color="auto"/>
            <w:bottom w:val="none" w:sz="0" w:space="0" w:color="auto"/>
            <w:right w:val="none" w:sz="0" w:space="0" w:color="auto"/>
          </w:divBdr>
        </w:div>
        <w:div w:id="1212577442">
          <w:marLeft w:val="0"/>
          <w:marRight w:val="0"/>
          <w:marTop w:val="0"/>
          <w:marBottom w:val="0"/>
          <w:divBdr>
            <w:top w:val="none" w:sz="0" w:space="0" w:color="auto"/>
            <w:left w:val="none" w:sz="0" w:space="0" w:color="auto"/>
            <w:bottom w:val="none" w:sz="0" w:space="0" w:color="auto"/>
            <w:right w:val="none" w:sz="0" w:space="0" w:color="auto"/>
          </w:divBdr>
        </w:div>
        <w:div w:id="1330866217">
          <w:marLeft w:val="0"/>
          <w:marRight w:val="0"/>
          <w:marTop w:val="0"/>
          <w:marBottom w:val="0"/>
          <w:divBdr>
            <w:top w:val="none" w:sz="0" w:space="0" w:color="auto"/>
            <w:left w:val="none" w:sz="0" w:space="0" w:color="auto"/>
            <w:bottom w:val="none" w:sz="0" w:space="0" w:color="auto"/>
            <w:right w:val="none" w:sz="0" w:space="0" w:color="auto"/>
          </w:divBdr>
        </w:div>
        <w:div w:id="1379434347">
          <w:marLeft w:val="0"/>
          <w:marRight w:val="0"/>
          <w:marTop w:val="0"/>
          <w:marBottom w:val="0"/>
          <w:divBdr>
            <w:top w:val="none" w:sz="0" w:space="0" w:color="auto"/>
            <w:left w:val="none" w:sz="0" w:space="0" w:color="auto"/>
            <w:bottom w:val="none" w:sz="0" w:space="0" w:color="auto"/>
            <w:right w:val="none" w:sz="0" w:space="0" w:color="auto"/>
          </w:divBdr>
        </w:div>
        <w:div w:id="1460299318">
          <w:marLeft w:val="0"/>
          <w:marRight w:val="0"/>
          <w:marTop w:val="0"/>
          <w:marBottom w:val="0"/>
          <w:divBdr>
            <w:top w:val="none" w:sz="0" w:space="0" w:color="auto"/>
            <w:left w:val="none" w:sz="0" w:space="0" w:color="auto"/>
            <w:bottom w:val="none" w:sz="0" w:space="0" w:color="auto"/>
            <w:right w:val="none" w:sz="0" w:space="0" w:color="auto"/>
          </w:divBdr>
        </w:div>
        <w:div w:id="1490487167">
          <w:marLeft w:val="0"/>
          <w:marRight w:val="0"/>
          <w:marTop w:val="0"/>
          <w:marBottom w:val="0"/>
          <w:divBdr>
            <w:top w:val="none" w:sz="0" w:space="0" w:color="auto"/>
            <w:left w:val="none" w:sz="0" w:space="0" w:color="auto"/>
            <w:bottom w:val="none" w:sz="0" w:space="0" w:color="auto"/>
            <w:right w:val="none" w:sz="0" w:space="0" w:color="auto"/>
          </w:divBdr>
        </w:div>
        <w:div w:id="1588616471">
          <w:marLeft w:val="0"/>
          <w:marRight w:val="0"/>
          <w:marTop w:val="0"/>
          <w:marBottom w:val="0"/>
          <w:divBdr>
            <w:top w:val="none" w:sz="0" w:space="0" w:color="auto"/>
            <w:left w:val="none" w:sz="0" w:space="0" w:color="auto"/>
            <w:bottom w:val="none" w:sz="0" w:space="0" w:color="auto"/>
            <w:right w:val="none" w:sz="0" w:space="0" w:color="auto"/>
          </w:divBdr>
        </w:div>
        <w:div w:id="1699156622">
          <w:marLeft w:val="0"/>
          <w:marRight w:val="0"/>
          <w:marTop w:val="0"/>
          <w:marBottom w:val="0"/>
          <w:divBdr>
            <w:top w:val="none" w:sz="0" w:space="0" w:color="auto"/>
            <w:left w:val="none" w:sz="0" w:space="0" w:color="auto"/>
            <w:bottom w:val="none" w:sz="0" w:space="0" w:color="auto"/>
            <w:right w:val="none" w:sz="0" w:space="0" w:color="auto"/>
          </w:divBdr>
        </w:div>
        <w:div w:id="2062055751">
          <w:marLeft w:val="0"/>
          <w:marRight w:val="0"/>
          <w:marTop w:val="0"/>
          <w:marBottom w:val="0"/>
          <w:divBdr>
            <w:top w:val="none" w:sz="0" w:space="0" w:color="auto"/>
            <w:left w:val="none" w:sz="0" w:space="0" w:color="auto"/>
            <w:bottom w:val="none" w:sz="0" w:space="0" w:color="auto"/>
            <w:right w:val="none" w:sz="0" w:space="0" w:color="auto"/>
          </w:divBdr>
        </w:div>
      </w:divsChild>
    </w:div>
    <w:div w:id="1412580197">
      <w:bodyDiv w:val="1"/>
      <w:marLeft w:val="0"/>
      <w:marRight w:val="0"/>
      <w:marTop w:val="0"/>
      <w:marBottom w:val="0"/>
      <w:divBdr>
        <w:top w:val="none" w:sz="0" w:space="0" w:color="auto"/>
        <w:left w:val="none" w:sz="0" w:space="0" w:color="auto"/>
        <w:bottom w:val="none" w:sz="0" w:space="0" w:color="auto"/>
        <w:right w:val="none" w:sz="0" w:space="0" w:color="auto"/>
      </w:divBdr>
      <w:divsChild>
        <w:div w:id="384449636">
          <w:marLeft w:val="0"/>
          <w:marRight w:val="0"/>
          <w:marTop w:val="0"/>
          <w:marBottom w:val="0"/>
          <w:divBdr>
            <w:top w:val="none" w:sz="0" w:space="0" w:color="auto"/>
            <w:left w:val="none" w:sz="0" w:space="0" w:color="auto"/>
            <w:bottom w:val="none" w:sz="0" w:space="0" w:color="auto"/>
            <w:right w:val="none" w:sz="0" w:space="0" w:color="auto"/>
          </w:divBdr>
        </w:div>
        <w:div w:id="717702869">
          <w:marLeft w:val="0"/>
          <w:marRight w:val="0"/>
          <w:marTop w:val="0"/>
          <w:marBottom w:val="0"/>
          <w:divBdr>
            <w:top w:val="none" w:sz="0" w:space="0" w:color="auto"/>
            <w:left w:val="none" w:sz="0" w:space="0" w:color="auto"/>
            <w:bottom w:val="none" w:sz="0" w:space="0" w:color="auto"/>
            <w:right w:val="none" w:sz="0" w:space="0" w:color="auto"/>
          </w:divBdr>
        </w:div>
        <w:div w:id="719406031">
          <w:marLeft w:val="0"/>
          <w:marRight w:val="0"/>
          <w:marTop w:val="0"/>
          <w:marBottom w:val="0"/>
          <w:divBdr>
            <w:top w:val="none" w:sz="0" w:space="0" w:color="auto"/>
            <w:left w:val="none" w:sz="0" w:space="0" w:color="auto"/>
            <w:bottom w:val="none" w:sz="0" w:space="0" w:color="auto"/>
            <w:right w:val="none" w:sz="0" w:space="0" w:color="auto"/>
          </w:divBdr>
        </w:div>
        <w:div w:id="940455321">
          <w:marLeft w:val="0"/>
          <w:marRight w:val="0"/>
          <w:marTop w:val="0"/>
          <w:marBottom w:val="0"/>
          <w:divBdr>
            <w:top w:val="none" w:sz="0" w:space="0" w:color="auto"/>
            <w:left w:val="none" w:sz="0" w:space="0" w:color="auto"/>
            <w:bottom w:val="none" w:sz="0" w:space="0" w:color="auto"/>
            <w:right w:val="none" w:sz="0" w:space="0" w:color="auto"/>
          </w:divBdr>
        </w:div>
        <w:div w:id="947395259">
          <w:marLeft w:val="0"/>
          <w:marRight w:val="0"/>
          <w:marTop w:val="0"/>
          <w:marBottom w:val="0"/>
          <w:divBdr>
            <w:top w:val="none" w:sz="0" w:space="0" w:color="auto"/>
            <w:left w:val="none" w:sz="0" w:space="0" w:color="auto"/>
            <w:bottom w:val="none" w:sz="0" w:space="0" w:color="auto"/>
            <w:right w:val="none" w:sz="0" w:space="0" w:color="auto"/>
          </w:divBdr>
        </w:div>
        <w:div w:id="998073797">
          <w:marLeft w:val="0"/>
          <w:marRight w:val="0"/>
          <w:marTop w:val="0"/>
          <w:marBottom w:val="0"/>
          <w:divBdr>
            <w:top w:val="none" w:sz="0" w:space="0" w:color="auto"/>
            <w:left w:val="none" w:sz="0" w:space="0" w:color="auto"/>
            <w:bottom w:val="none" w:sz="0" w:space="0" w:color="auto"/>
            <w:right w:val="none" w:sz="0" w:space="0" w:color="auto"/>
          </w:divBdr>
        </w:div>
        <w:div w:id="1230308534">
          <w:marLeft w:val="0"/>
          <w:marRight w:val="0"/>
          <w:marTop w:val="0"/>
          <w:marBottom w:val="0"/>
          <w:divBdr>
            <w:top w:val="none" w:sz="0" w:space="0" w:color="auto"/>
            <w:left w:val="none" w:sz="0" w:space="0" w:color="auto"/>
            <w:bottom w:val="none" w:sz="0" w:space="0" w:color="auto"/>
            <w:right w:val="none" w:sz="0" w:space="0" w:color="auto"/>
          </w:divBdr>
        </w:div>
        <w:div w:id="1787430757">
          <w:marLeft w:val="0"/>
          <w:marRight w:val="0"/>
          <w:marTop w:val="0"/>
          <w:marBottom w:val="0"/>
          <w:divBdr>
            <w:top w:val="none" w:sz="0" w:space="0" w:color="auto"/>
            <w:left w:val="none" w:sz="0" w:space="0" w:color="auto"/>
            <w:bottom w:val="none" w:sz="0" w:space="0" w:color="auto"/>
            <w:right w:val="none" w:sz="0" w:space="0" w:color="auto"/>
          </w:divBdr>
        </w:div>
        <w:div w:id="1827015215">
          <w:marLeft w:val="0"/>
          <w:marRight w:val="0"/>
          <w:marTop w:val="0"/>
          <w:marBottom w:val="0"/>
          <w:divBdr>
            <w:top w:val="none" w:sz="0" w:space="0" w:color="auto"/>
            <w:left w:val="none" w:sz="0" w:space="0" w:color="auto"/>
            <w:bottom w:val="none" w:sz="0" w:space="0" w:color="auto"/>
            <w:right w:val="none" w:sz="0" w:space="0" w:color="auto"/>
          </w:divBdr>
        </w:div>
        <w:div w:id="1913461483">
          <w:marLeft w:val="0"/>
          <w:marRight w:val="0"/>
          <w:marTop w:val="0"/>
          <w:marBottom w:val="0"/>
          <w:divBdr>
            <w:top w:val="none" w:sz="0" w:space="0" w:color="auto"/>
            <w:left w:val="none" w:sz="0" w:space="0" w:color="auto"/>
            <w:bottom w:val="none" w:sz="0" w:space="0" w:color="auto"/>
            <w:right w:val="none" w:sz="0" w:space="0" w:color="auto"/>
          </w:divBdr>
        </w:div>
        <w:div w:id="2086951076">
          <w:marLeft w:val="0"/>
          <w:marRight w:val="0"/>
          <w:marTop w:val="0"/>
          <w:marBottom w:val="0"/>
          <w:divBdr>
            <w:top w:val="none" w:sz="0" w:space="0" w:color="auto"/>
            <w:left w:val="none" w:sz="0" w:space="0" w:color="auto"/>
            <w:bottom w:val="none" w:sz="0" w:space="0" w:color="auto"/>
            <w:right w:val="none" w:sz="0" w:space="0" w:color="auto"/>
          </w:divBdr>
        </w:div>
        <w:div w:id="2091854766">
          <w:marLeft w:val="0"/>
          <w:marRight w:val="0"/>
          <w:marTop w:val="0"/>
          <w:marBottom w:val="0"/>
          <w:divBdr>
            <w:top w:val="none" w:sz="0" w:space="0" w:color="auto"/>
            <w:left w:val="none" w:sz="0" w:space="0" w:color="auto"/>
            <w:bottom w:val="none" w:sz="0" w:space="0" w:color="auto"/>
            <w:right w:val="none" w:sz="0" w:space="0" w:color="auto"/>
          </w:divBdr>
        </w:div>
      </w:divsChild>
    </w:div>
    <w:div w:id="1645233239">
      <w:bodyDiv w:val="1"/>
      <w:marLeft w:val="0"/>
      <w:marRight w:val="0"/>
      <w:marTop w:val="0"/>
      <w:marBottom w:val="0"/>
      <w:divBdr>
        <w:top w:val="none" w:sz="0" w:space="0" w:color="auto"/>
        <w:left w:val="none" w:sz="0" w:space="0" w:color="auto"/>
        <w:bottom w:val="none" w:sz="0" w:space="0" w:color="auto"/>
        <w:right w:val="none" w:sz="0" w:space="0" w:color="auto"/>
      </w:divBdr>
      <w:divsChild>
        <w:div w:id="176122325">
          <w:marLeft w:val="0"/>
          <w:marRight w:val="0"/>
          <w:marTop w:val="0"/>
          <w:marBottom w:val="0"/>
          <w:divBdr>
            <w:top w:val="none" w:sz="0" w:space="0" w:color="auto"/>
            <w:left w:val="none" w:sz="0" w:space="0" w:color="auto"/>
            <w:bottom w:val="none" w:sz="0" w:space="0" w:color="auto"/>
            <w:right w:val="none" w:sz="0" w:space="0" w:color="auto"/>
          </w:divBdr>
        </w:div>
        <w:div w:id="402798009">
          <w:marLeft w:val="0"/>
          <w:marRight w:val="0"/>
          <w:marTop w:val="0"/>
          <w:marBottom w:val="0"/>
          <w:divBdr>
            <w:top w:val="none" w:sz="0" w:space="0" w:color="auto"/>
            <w:left w:val="none" w:sz="0" w:space="0" w:color="auto"/>
            <w:bottom w:val="none" w:sz="0" w:space="0" w:color="auto"/>
            <w:right w:val="none" w:sz="0" w:space="0" w:color="auto"/>
          </w:divBdr>
        </w:div>
        <w:div w:id="1142114899">
          <w:marLeft w:val="0"/>
          <w:marRight w:val="0"/>
          <w:marTop w:val="0"/>
          <w:marBottom w:val="0"/>
          <w:divBdr>
            <w:top w:val="none" w:sz="0" w:space="0" w:color="auto"/>
            <w:left w:val="none" w:sz="0" w:space="0" w:color="auto"/>
            <w:bottom w:val="none" w:sz="0" w:space="0" w:color="auto"/>
            <w:right w:val="none" w:sz="0" w:space="0" w:color="auto"/>
          </w:divBdr>
        </w:div>
        <w:div w:id="1203176857">
          <w:marLeft w:val="0"/>
          <w:marRight w:val="0"/>
          <w:marTop w:val="0"/>
          <w:marBottom w:val="0"/>
          <w:divBdr>
            <w:top w:val="none" w:sz="0" w:space="0" w:color="auto"/>
            <w:left w:val="none" w:sz="0" w:space="0" w:color="auto"/>
            <w:bottom w:val="none" w:sz="0" w:space="0" w:color="auto"/>
            <w:right w:val="none" w:sz="0" w:space="0" w:color="auto"/>
          </w:divBdr>
        </w:div>
      </w:divsChild>
    </w:div>
    <w:div w:id="1678115888">
      <w:bodyDiv w:val="1"/>
      <w:marLeft w:val="0"/>
      <w:marRight w:val="0"/>
      <w:marTop w:val="0"/>
      <w:marBottom w:val="0"/>
      <w:divBdr>
        <w:top w:val="none" w:sz="0" w:space="0" w:color="auto"/>
        <w:left w:val="none" w:sz="0" w:space="0" w:color="auto"/>
        <w:bottom w:val="none" w:sz="0" w:space="0" w:color="auto"/>
        <w:right w:val="none" w:sz="0" w:space="0" w:color="auto"/>
      </w:divBdr>
      <w:divsChild>
        <w:div w:id="367413003">
          <w:marLeft w:val="0"/>
          <w:marRight w:val="0"/>
          <w:marTop w:val="0"/>
          <w:marBottom w:val="0"/>
          <w:divBdr>
            <w:top w:val="none" w:sz="0" w:space="0" w:color="auto"/>
            <w:left w:val="none" w:sz="0" w:space="0" w:color="auto"/>
            <w:bottom w:val="none" w:sz="0" w:space="0" w:color="auto"/>
            <w:right w:val="none" w:sz="0" w:space="0" w:color="auto"/>
          </w:divBdr>
        </w:div>
        <w:div w:id="543519149">
          <w:marLeft w:val="0"/>
          <w:marRight w:val="0"/>
          <w:marTop w:val="0"/>
          <w:marBottom w:val="0"/>
          <w:divBdr>
            <w:top w:val="none" w:sz="0" w:space="0" w:color="auto"/>
            <w:left w:val="none" w:sz="0" w:space="0" w:color="auto"/>
            <w:bottom w:val="none" w:sz="0" w:space="0" w:color="auto"/>
            <w:right w:val="none" w:sz="0" w:space="0" w:color="auto"/>
          </w:divBdr>
        </w:div>
        <w:div w:id="676468587">
          <w:marLeft w:val="0"/>
          <w:marRight w:val="0"/>
          <w:marTop w:val="0"/>
          <w:marBottom w:val="0"/>
          <w:divBdr>
            <w:top w:val="none" w:sz="0" w:space="0" w:color="auto"/>
            <w:left w:val="none" w:sz="0" w:space="0" w:color="auto"/>
            <w:bottom w:val="none" w:sz="0" w:space="0" w:color="auto"/>
            <w:right w:val="none" w:sz="0" w:space="0" w:color="auto"/>
          </w:divBdr>
        </w:div>
      </w:divsChild>
    </w:div>
    <w:div w:id="2010716248">
      <w:bodyDiv w:val="1"/>
      <w:marLeft w:val="0"/>
      <w:marRight w:val="0"/>
      <w:marTop w:val="0"/>
      <w:marBottom w:val="0"/>
      <w:divBdr>
        <w:top w:val="none" w:sz="0" w:space="0" w:color="auto"/>
        <w:left w:val="none" w:sz="0" w:space="0" w:color="auto"/>
        <w:bottom w:val="none" w:sz="0" w:space="0" w:color="auto"/>
        <w:right w:val="none" w:sz="0" w:space="0" w:color="auto"/>
      </w:divBdr>
      <w:divsChild>
        <w:div w:id="31079037">
          <w:marLeft w:val="0"/>
          <w:marRight w:val="0"/>
          <w:marTop w:val="0"/>
          <w:marBottom w:val="0"/>
          <w:divBdr>
            <w:top w:val="none" w:sz="0" w:space="0" w:color="auto"/>
            <w:left w:val="none" w:sz="0" w:space="0" w:color="auto"/>
            <w:bottom w:val="none" w:sz="0" w:space="0" w:color="auto"/>
            <w:right w:val="none" w:sz="0" w:space="0" w:color="auto"/>
          </w:divBdr>
        </w:div>
        <w:div w:id="66466605">
          <w:marLeft w:val="0"/>
          <w:marRight w:val="0"/>
          <w:marTop w:val="0"/>
          <w:marBottom w:val="0"/>
          <w:divBdr>
            <w:top w:val="none" w:sz="0" w:space="0" w:color="auto"/>
            <w:left w:val="none" w:sz="0" w:space="0" w:color="auto"/>
            <w:bottom w:val="none" w:sz="0" w:space="0" w:color="auto"/>
            <w:right w:val="none" w:sz="0" w:space="0" w:color="auto"/>
          </w:divBdr>
        </w:div>
        <w:div w:id="103698640">
          <w:marLeft w:val="0"/>
          <w:marRight w:val="0"/>
          <w:marTop w:val="0"/>
          <w:marBottom w:val="0"/>
          <w:divBdr>
            <w:top w:val="none" w:sz="0" w:space="0" w:color="auto"/>
            <w:left w:val="none" w:sz="0" w:space="0" w:color="auto"/>
            <w:bottom w:val="none" w:sz="0" w:space="0" w:color="auto"/>
            <w:right w:val="none" w:sz="0" w:space="0" w:color="auto"/>
          </w:divBdr>
        </w:div>
        <w:div w:id="167134765">
          <w:marLeft w:val="0"/>
          <w:marRight w:val="0"/>
          <w:marTop w:val="0"/>
          <w:marBottom w:val="0"/>
          <w:divBdr>
            <w:top w:val="none" w:sz="0" w:space="0" w:color="auto"/>
            <w:left w:val="none" w:sz="0" w:space="0" w:color="auto"/>
            <w:bottom w:val="none" w:sz="0" w:space="0" w:color="auto"/>
            <w:right w:val="none" w:sz="0" w:space="0" w:color="auto"/>
          </w:divBdr>
        </w:div>
        <w:div w:id="378867711">
          <w:marLeft w:val="0"/>
          <w:marRight w:val="0"/>
          <w:marTop w:val="0"/>
          <w:marBottom w:val="0"/>
          <w:divBdr>
            <w:top w:val="none" w:sz="0" w:space="0" w:color="auto"/>
            <w:left w:val="none" w:sz="0" w:space="0" w:color="auto"/>
            <w:bottom w:val="none" w:sz="0" w:space="0" w:color="auto"/>
            <w:right w:val="none" w:sz="0" w:space="0" w:color="auto"/>
          </w:divBdr>
        </w:div>
        <w:div w:id="384530278">
          <w:marLeft w:val="0"/>
          <w:marRight w:val="0"/>
          <w:marTop w:val="0"/>
          <w:marBottom w:val="0"/>
          <w:divBdr>
            <w:top w:val="none" w:sz="0" w:space="0" w:color="auto"/>
            <w:left w:val="none" w:sz="0" w:space="0" w:color="auto"/>
            <w:bottom w:val="none" w:sz="0" w:space="0" w:color="auto"/>
            <w:right w:val="none" w:sz="0" w:space="0" w:color="auto"/>
          </w:divBdr>
        </w:div>
        <w:div w:id="387998854">
          <w:marLeft w:val="0"/>
          <w:marRight w:val="0"/>
          <w:marTop w:val="0"/>
          <w:marBottom w:val="0"/>
          <w:divBdr>
            <w:top w:val="none" w:sz="0" w:space="0" w:color="auto"/>
            <w:left w:val="none" w:sz="0" w:space="0" w:color="auto"/>
            <w:bottom w:val="none" w:sz="0" w:space="0" w:color="auto"/>
            <w:right w:val="none" w:sz="0" w:space="0" w:color="auto"/>
          </w:divBdr>
        </w:div>
        <w:div w:id="423770798">
          <w:marLeft w:val="0"/>
          <w:marRight w:val="0"/>
          <w:marTop w:val="0"/>
          <w:marBottom w:val="0"/>
          <w:divBdr>
            <w:top w:val="none" w:sz="0" w:space="0" w:color="auto"/>
            <w:left w:val="none" w:sz="0" w:space="0" w:color="auto"/>
            <w:bottom w:val="none" w:sz="0" w:space="0" w:color="auto"/>
            <w:right w:val="none" w:sz="0" w:space="0" w:color="auto"/>
          </w:divBdr>
        </w:div>
        <w:div w:id="852230687">
          <w:marLeft w:val="0"/>
          <w:marRight w:val="0"/>
          <w:marTop w:val="0"/>
          <w:marBottom w:val="0"/>
          <w:divBdr>
            <w:top w:val="none" w:sz="0" w:space="0" w:color="auto"/>
            <w:left w:val="none" w:sz="0" w:space="0" w:color="auto"/>
            <w:bottom w:val="none" w:sz="0" w:space="0" w:color="auto"/>
            <w:right w:val="none" w:sz="0" w:space="0" w:color="auto"/>
          </w:divBdr>
        </w:div>
        <w:div w:id="855922292">
          <w:marLeft w:val="0"/>
          <w:marRight w:val="0"/>
          <w:marTop w:val="0"/>
          <w:marBottom w:val="0"/>
          <w:divBdr>
            <w:top w:val="none" w:sz="0" w:space="0" w:color="auto"/>
            <w:left w:val="none" w:sz="0" w:space="0" w:color="auto"/>
            <w:bottom w:val="none" w:sz="0" w:space="0" w:color="auto"/>
            <w:right w:val="none" w:sz="0" w:space="0" w:color="auto"/>
          </w:divBdr>
        </w:div>
        <w:div w:id="997490350">
          <w:marLeft w:val="0"/>
          <w:marRight w:val="0"/>
          <w:marTop w:val="0"/>
          <w:marBottom w:val="0"/>
          <w:divBdr>
            <w:top w:val="none" w:sz="0" w:space="0" w:color="auto"/>
            <w:left w:val="none" w:sz="0" w:space="0" w:color="auto"/>
            <w:bottom w:val="none" w:sz="0" w:space="0" w:color="auto"/>
            <w:right w:val="none" w:sz="0" w:space="0" w:color="auto"/>
          </w:divBdr>
        </w:div>
        <w:div w:id="1096636020">
          <w:marLeft w:val="0"/>
          <w:marRight w:val="0"/>
          <w:marTop w:val="0"/>
          <w:marBottom w:val="0"/>
          <w:divBdr>
            <w:top w:val="none" w:sz="0" w:space="0" w:color="auto"/>
            <w:left w:val="none" w:sz="0" w:space="0" w:color="auto"/>
            <w:bottom w:val="none" w:sz="0" w:space="0" w:color="auto"/>
            <w:right w:val="none" w:sz="0" w:space="0" w:color="auto"/>
          </w:divBdr>
        </w:div>
        <w:div w:id="1175534308">
          <w:marLeft w:val="0"/>
          <w:marRight w:val="0"/>
          <w:marTop w:val="0"/>
          <w:marBottom w:val="0"/>
          <w:divBdr>
            <w:top w:val="none" w:sz="0" w:space="0" w:color="auto"/>
            <w:left w:val="none" w:sz="0" w:space="0" w:color="auto"/>
            <w:bottom w:val="none" w:sz="0" w:space="0" w:color="auto"/>
            <w:right w:val="none" w:sz="0" w:space="0" w:color="auto"/>
          </w:divBdr>
        </w:div>
        <w:div w:id="1208178670">
          <w:marLeft w:val="0"/>
          <w:marRight w:val="0"/>
          <w:marTop w:val="0"/>
          <w:marBottom w:val="0"/>
          <w:divBdr>
            <w:top w:val="none" w:sz="0" w:space="0" w:color="auto"/>
            <w:left w:val="none" w:sz="0" w:space="0" w:color="auto"/>
            <w:bottom w:val="none" w:sz="0" w:space="0" w:color="auto"/>
            <w:right w:val="none" w:sz="0" w:space="0" w:color="auto"/>
          </w:divBdr>
        </w:div>
        <w:div w:id="1392191997">
          <w:marLeft w:val="0"/>
          <w:marRight w:val="0"/>
          <w:marTop w:val="0"/>
          <w:marBottom w:val="0"/>
          <w:divBdr>
            <w:top w:val="none" w:sz="0" w:space="0" w:color="auto"/>
            <w:left w:val="none" w:sz="0" w:space="0" w:color="auto"/>
            <w:bottom w:val="none" w:sz="0" w:space="0" w:color="auto"/>
            <w:right w:val="none" w:sz="0" w:space="0" w:color="auto"/>
          </w:divBdr>
        </w:div>
        <w:div w:id="1443189582">
          <w:marLeft w:val="0"/>
          <w:marRight w:val="0"/>
          <w:marTop w:val="0"/>
          <w:marBottom w:val="0"/>
          <w:divBdr>
            <w:top w:val="none" w:sz="0" w:space="0" w:color="auto"/>
            <w:left w:val="none" w:sz="0" w:space="0" w:color="auto"/>
            <w:bottom w:val="none" w:sz="0" w:space="0" w:color="auto"/>
            <w:right w:val="none" w:sz="0" w:space="0" w:color="auto"/>
          </w:divBdr>
        </w:div>
        <w:div w:id="1507667802">
          <w:marLeft w:val="0"/>
          <w:marRight w:val="0"/>
          <w:marTop w:val="0"/>
          <w:marBottom w:val="0"/>
          <w:divBdr>
            <w:top w:val="none" w:sz="0" w:space="0" w:color="auto"/>
            <w:left w:val="none" w:sz="0" w:space="0" w:color="auto"/>
            <w:bottom w:val="none" w:sz="0" w:space="0" w:color="auto"/>
            <w:right w:val="none" w:sz="0" w:space="0" w:color="auto"/>
          </w:divBdr>
        </w:div>
        <w:div w:id="1538271851">
          <w:marLeft w:val="0"/>
          <w:marRight w:val="0"/>
          <w:marTop w:val="0"/>
          <w:marBottom w:val="0"/>
          <w:divBdr>
            <w:top w:val="none" w:sz="0" w:space="0" w:color="auto"/>
            <w:left w:val="none" w:sz="0" w:space="0" w:color="auto"/>
            <w:bottom w:val="none" w:sz="0" w:space="0" w:color="auto"/>
            <w:right w:val="none" w:sz="0" w:space="0" w:color="auto"/>
          </w:divBdr>
        </w:div>
        <w:div w:id="1541819644">
          <w:marLeft w:val="0"/>
          <w:marRight w:val="0"/>
          <w:marTop w:val="0"/>
          <w:marBottom w:val="0"/>
          <w:divBdr>
            <w:top w:val="none" w:sz="0" w:space="0" w:color="auto"/>
            <w:left w:val="none" w:sz="0" w:space="0" w:color="auto"/>
            <w:bottom w:val="none" w:sz="0" w:space="0" w:color="auto"/>
            <w:right w:val="none" w:sz="0" w:space="0" w:color="auto"/>
          </w:divBdr>
        </w:div>
        <w:div w:id="1554197401">
          <w:marLeft w:val="0"/>
          <w:marRight w:val="0"/>
          <w:marTop w:val="0"/>
          <w:marBottom w:val="0"/>
          <w:divBdr>
            <w:top w:val="none" w:sz="0" w:space="0" w:color="auto"/>
            <w:left w:val="none" w:sz="0" w:space="0" w:color="auto"/>
            <w:bottom w:val="none" w:sz="0" w:space="0" w:color="auto"/>
            <w:right w:val="none" w:sz="0" w:space="0" w:color="auto"/>
          </w:divBdr>
        </w:div>
        <w:div w:id="1840383670">
          <w:marLeft w:val="0"/>
          <w:marRight w:val="0"/>
          <w:marTop w:val="0"/>
          <w:marBottom w:val="0"/>
          <w:divBdr>
            <w:top w:val="none" w:sz="0" w:space="0" w:color="auto"/>
            <w:left w:val="none" w:sz="0" w:space="0" w:color="auto"/>
            <w:bottom w:val="none" w:sz="0" w:space="0" w:color="auto"/>
            <w:right w:val="none" w:sz="0" w:space="0" w:color="auto"/>
          </w:divBdr>
        </w:div>
        <w:div w:id="1859343423">
          <w:marLeft w:val="0"/>
          <w:marRight w:val="0"/>
          <w:marTop w:val="0"/>
          <w:marBottom w:val="0"/>
          <w:divBdr>
            <w:top w:val="none" w:sz="0" w:space="0" w:color="auto"/>
            <w:left w:val="none" w:sz="0" w:space="0" w:color="auto"/>
            <w:bottom w:val="none" w:sz="0" w:space="0" w:color="auto"/>
            <w:right w:val="none" w:sz="0" w:space="0" w:color="auto"/>
          </w:divBdr>
        </w:div>
        <w:div w:id="2065253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5c97113b-33c1-457e-87cb-3317393c6f01" xsi:nil="true"/>
    <TaxCatchAll xmlns="6c5e262f-5724-48d1-b41d-6b2a7ce67efd" xsi:nil="true"/>
    <lcf76f155ced4ddcb4097134ff3c332f xmlns="5c97113b-33c1-457e-87cb-3317393c6f01">
      <Terms xmlns="http://schemas.microsoft.com/office/infopath/2007/PartnerControls"/>
    </lcf76f155ced4ddcb4097134ff3c332f>
    <SharedWithUsers xmlns="6c5e262f-5724-48d1-b41d-6b2a7ce67efd">
      <UserInfo>
        <DisplayName>Vincent-Gabriel Langlois</DisplayName>
        <AccountId>98</AccountId>
        <AccountType/>
      </UserInfo>
      <UserInfo>
        <DisplayName>Émile Pichette-Lefebvre</DisplayName>
        <AccountId>422</AccountId>
        <AccountType/>
      </UserInfo>
      <UserInfo>
        <DisplayName>Luc Jolicoeur</DisplayName>
        <AccountId>30</AccountId>
        <AccountType/>
      </UserInfo>
      <UserInfo>
        <DisplayName>Stéphane  Gladu</DisplayName>
        <AccountId>553</AccountId>
        <AccountType/>
      </UserInfo>
      <UserInfo>
        <DisplayName>Maximilien  Iloko Fundi</DisplayName>
        <AccountId>685</AccountId>
        <AccountType/>
      </UserInfo>
      <UserInfo>
        <DisplayName>Paul Levesque</DisplayName>
        <AccountId>84</AccountId>
        <AccountType/>
      </UserInfo>
      <UserInfo>
        <DisplayName>Dominic Chaput</DisplayName>
        <AccountId>660</AccountId>
        <AccountType/>
      </UserInfo>
    </SharedWithUsers>
    <Sujets xmlns="5c97113b-33c1-457e-87cb-3317393c6f0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A3AD0869CB4E4087867ACAD3913B23" ma:contentTypeVersion="25" ma:contentTypeDescription="Crée un document." ma:contentTypeScope="" ma:versionID="0f9358cad39c2909ed9fd44aeb07c0f6">
  <xsd:schema xmlns:xsd="http://www.w3.org/2001/XMLSchema" xmlns:xs="http://www.w3.org/2001/XMLSchema" xmlns:p="http://schemas.microsoft.com/office/2006/metadata/properties" xmlns:ns2="5c97113b-33c1-457e-87cb-3317393c6f01" xmlns:ns3="6c5e262f-5724-48d1-b41d-6b2a7ce67efd" targetNamespace="http://schemas.microsoft.com/office/2006/metadata/properties" ma:root="true" ma:fieldsID="3dfe20c357a8bbf4b321493457555b01" ns2:_="" ns3:_="">
    <xsd:import namespace="5c97113b-33c1-457e-87cb-3317393c6f01"/>
    <xsd:import namespace="6c5e262f-5724-48d1-b41d-6b2a7ce67efd"/>
    <xsd:element name="properties">
      <xsd:complexType>
        <xsd:sequence>
          <xsd:element name="documentManagement">
            <xsd:complexType>
              <xsd:all>
                <xsd:element ref="ns2:Sujets" minOccurs="0"/>
                <xsd:element ref="ns2:_Flow_SignoffStatus" minOccurs="0"/>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7113b-33c1-457e-87cb-3317393c6f01" elementFormDefault="qualified">
    <xsd:import namespace="http://schemas.microsoft.com/office/2006/documentManagement/types"/>
    <xsd:import namespace="http://schemas.microsoft.com/office/infopath/2007/PartnerControls"/>
    <xsd:element name="Sujets" ma:index="3" nillable="true" ma:displayName="Sujets" ma:format="Dropdown" ma:list="5c97113b-33c1-457e-87cb-3317393c6f01" ma:internalName="Sujets" ma:showField="MediaServiceAutoTags">
      <xsd:simpleType>
        <xsd:restriction base="dms:Lookup"/>
      </xsd:simpleType>
    </xsd:element>
    <xsd:element name="_Flow_SignoffStatus" ma:index="4" nillable="true" ma:displayName="Sign-off status" ma:internalName="Sign_x002d_off_x0020_status">
      <xsd:simpleType>
        <xsd:restriction base="dms:Text"/>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20125e5a-fbbd-4a39-926c-a359310fd2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5e262f-5724-48d1-b41d-6b2a7ce67efd"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1b857c9b-5eee-48fe-aa52-7d8abff033c6}" ma:internalName="TaxCatchAll" ma:showField="CatchAllData" ma:web="6c5e262f-5724-48d1-b41d-6b2a7ce67e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C3F9A5-8682-4704-BFEC-E8A14ECF9FD2}">
  <ds:schemaRefs>
    <ds:schemaRef ds:uri="http://schemas.microsoft.com/office/2006/metadata/properties"/>
    <ds:schemaRef ds:uri="http://schemas.microsoft.com/office/infopath/2007/PartnerControls"/>
    <ds:schemaRef ds:uri="5c97113b-33c1-457e-87cb-3317393c6f01"/>
    <ds:schemaRef ds:uri="6c5e262f-5724-48d1-b41d-6b2a7ce67efd"/>
  </ds:schemaRefs>
</ds:datastoreItem>
</file>

<file path=customXml/itemProps2.xml><?xml version="1.0" encoding="utf-8"?>
<ds:datastoreItem xmlns:ds="http://schemas.openxmlformats.org/officeDocument/2006/customXml" ds:itemID="{D92A7985-6311-46BD-B162-77D6681D43CC}">
  <ds:schemaRefs>
    <ds:schemaRef ds:uri="http://schemas.microsoft.com/sharepoint/v3/contenttype/forms"/>
  </ds:schemaRefs>
</ds:datastoreItem>
</file>

<file path=customXml/itemProps3.xml><?xml version="1.0" encoding="utf-8"?>
<ds:datastoreItem xmlns:ds="http://schemas.openxmlformats.org/officeDocument/2006/customXml" ds:itemID="{9B8F2224-740E-4631-9056-B2105355D340}"/>
</file>

<file path=docProps/app.xml><?xml version="1.0" encoding="utf-8"?>
<Properties xmlns="http://schemas.openxmlformats.org/officeDocument/2006/extended-properties" xmlns:vt="http://schemas.openxmlformats.org/officeDocument/2006/docPropsVTypes">
  <Template>Normal</Template>
  <TotalTime>0</TotalTime>
  <Pages>22</Pages>
  <Words>4885</Words>
  <Characters>26869</Characters>
  <Application>Microsoft Office Word</Application>
  <DocSecurity>0</DocSecurity>
  <Lines>223</Lines>
  <Paragraphs>63</Paragraphs>
  <ScaleCrop>false</ScaleCrop>
  <Company/>
  <LinksUpToDate>false</LinksUpToDate>
  <CharactersWithSpaces>31691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2024-03-04T19:47:00Z</dcterms:created>
  <dcterms:modified xsi:type="dcterms:W3CDTF">2024-03-04T19:47:00Z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0x01010042A3AD0869CB4E4087867ACAD3913B23</vt:lpwstr>
  </property>
  <property fmtid="{D5CDD505-2E9C-101B-9397-08002B2CF9AE}" pid="3" name="MSIP_Label_6a7d8d5d-78e2-4a62-9fcd-016eb5e4c57c_Enabled">
    <vt:lpwstr>true</vt:lpwstr>
  </property>
  <property fmtid="{D5CDD505-2E9C-101B-9397-08002B2CF9AE}" pid="4" name="MSIP_Label_6a7d8d5d-78e2-4a62-9fcd-016eb5e4c57c_SetDate">
    <vt:lpwstr>2024-02-05T20:26:10Z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164a6f5c-f056-4058-9019-27b44dd15771</vt:lpwstr>
  </property>
  <property fmtid="{D5CDD505-2E9C-101B-9397-08002B2CF9AE}" pid="9" name="MSIP_Label_6a7d8d5d-78e2-4a62-9fcd-016eb5e4c57c_ContentBits">
    <vt:lpwstr>0</vt:lpwstr>
  </property>
  <property fmtid="{D5CDD505-2E9C-101B-9397-08002B2CF9AE}" pid="10" name="MediaServiceImageTags">
    <vt:lpwstr/>
  </property>
</Properties>
</file>